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2F47C" w14:textId="1863E47A" w:rsidR="00751D2C" w:rsidRPr="00751D2C" w:rsidRDefault="00751D2C" w:rsidP="00751D2C">
      <w:pPr>
        <w:widowControl w:val="0"/>
        <w:autoSpaceDE w:val="0"/>
        <w:autoSpaceDN w:val="0"/>
        <w:adjustRightInd w:val="0"/>
        <w:spacing w:after="0" w:line="240" w:lineRule="auto"/>
        <w:rPr>
          <w:rFonts w:ascii="Calibri" w:eastAsia="Times New Roman" w:hAnsi="Calibri" w:cs="Calibri"/>
          <w:b/>
          <w:bCs/>
          <w:kern w:val="0"/>
          <w:sz w:val="24"/>
          <w:szCs w:val="24"/>
          <w14:ligatures w14:val="none"/>
        </w:rPr>
      </w:pPr>
      <w:r w:rsidRPr="00751D2C">
        <w:rPr>
          <w:rFonts w:ascii="Calibri" w:eastAsia="Times New Roman" w:hAnsi="Calibri" w:cs="Calibri"/>
          <w:b/>
          <w:bCs/>
          <w:kern w:val="0"/>
          <w:sz w:val="24"/>
          <w:szCs w:val="24"/>
          <w14:ligatures w14:val="none"/>
        </w:rPr>
        <w:t xml:space="preserve">Příloha č. </w:t>
      </w:r>
      <w:r>
        <w:rPr>
          <w:rFonts w:ascii="Calibri" w:eastAsia="Times New Roman" w:hAnsi="Calibri" w:cs="Calibri"/>
          <w:b/>
          <w:bCs/>
          <w:kern w:val="0"/>
          <w:sz w:val="24"/>
          <w:szCs w:val="24"/>
          <w14:ligatures w14:val="none"/>
        </w:rPr>
        <w:t>5</w:t>
      </w:r>
    </w:p>
    <w:p w14:paraId="61BA0685" w14:textId="77777777" w:rsidR="00751D2C" w:rsidRPr="00751D2C" w:rsidRDefault="00751D2C" w:rsidP="00751D2C">
      <w:pPr>
        <w:widowControl w:val="0"/>
        <w:autoSpaceDE w:val="0"/>
        <w:autoSpaceDN w:val="0"/>
        <w:adjustRightInd w:val="0"/>
        <w:spacing w:after="0" w:line="240" w:lineRule="auto"/>
        <w:rPr>
          <w:rFonts w:ascii="Calibri" w:eastAsia="Times New Roman" w:hAnsi="Calibri" w:cs="Calibri"/>
          <w:b/>
          <w:kern w:val="0"/>
          <w:sz w:val="24"/>
          <w:szCs w:val="24"/>
          <w14:ligatures w14:val="none"/>
        </w:rPr>
      </w:pPr>
      <w:r w:rsidRPr="00751D2C">
        <w:rPr>
          <w:rFonts w:ascii="Calibri" w:eastAsia="Times New Roman" w:hAnsi="Calibri" w:cs="Calibri"/>
          <w:b/>
          <w:bCs/>
          <w:kern w:val="0"/>
          <w:sz w:val="24"/>
          <w:szCs w:val="24"/>
          <w14:ligatures w14:val="none"/>
        </w:rPr>
        <w:t xml:space="preserve">Smlouvy </w:t>
      </w:r>
      <w:bookmarkStart w:id="0" w:name="_Hlk197801094"/>
      <w:r w:rsidRPr="00751D2C">
        <w:rPr>
          <w:rFonts w:ascii="Calibri" w:eastAsia="Times New Roman" w:hAnsi="Calibri" w:cs="Calibri"/>
          <w:b/>
          <w:kern w:val="0"/>
          <w:sz w:val="24"/>
          <w:szCs w:val="24"/>
          <w14:ligatures w14:val="none"/>
        </w:rPr>
        <w:t>o veřejných službách v přepravě cestujících ve veřejné linkové osobní dopravě k zajištění městské autobusové dopravy ve městě Český Krumlov</w:t>
      </w:r>
    </w:p>
    <w:bookmarkEnd w:id="0"/>
    <w:p w14:paraId="5F0E7C2E" w14:textId="77777777" w:rsidR="00705B13" w:rsidRDefault="00705B13" w:rsidP="003F24F6">
      <w:pPr>
        <w:rPr>
          <w:b/>
          <w:bCs/>
        </w:rPr>
      </w:pPr>
    </w:p>
    <w:p w14:paraId="175E4677" w14:textId="242978E5" w:rsidR="00F62D54" w:rsidRDefault="00F62D54" w:rsidP="003F24F6">
      <w:pPr>
        <w:rPr>
          <w:b/>
          <w:bCs/>
        </w:rPr>
      </w:pPr>
      <w:r>
        <w:rPr>
          <w:b/>
          <w:bCs/>
        </w:rPr>
        <w:t>Součástí této přílohy jsou:</w:t>
      </w:r>
    </w:p>
    <w:p w14:paraId="4BFF1802" w14:textId="4C87CA89" w:rsidR="00F62D54" w:rsidRPr="00F62D54" w:rsidRDefault="00F62D54" w:rsidP="00551230">
      <w:pPr>
        <w:spacing w:after="0"/>
        <w:rPr>
          <w:b/>
          <w:bCs/>
        </w:rPr>
      </w:pPr>
      <w:r w:rsidRPr="00F62D54">
        <w:rPr>
          <w:b/>
          <w:bCs/>
        </w:rPr>
        <w:t xml:space="preserve">Příloha č. 5.1 </w:t>
      </w:r>
      <w:r w:rsidR="00551230">
        <w:rPr>
          <w:b/>
          <w:bCs/>
        </w:rPr>
        <w:tab/>
      </w:r>
      <w:r w:rsidRPr="00F62D54">
        <w:rPr>
          <w:b/>
          <w:bCs/>
        </w:rPr>
        <w:t>Požadavky na audio informační systém</w:t>
      </w:r>
    </w:p>
    <w:p w14:paraId="2D6879E4" w14:textId="1071CBC7" w:rsidR="00F62D54" w:rsidRDefault="00F62D54" w:rsidP="00551230">
      <w:pPr>
        <w:spacing w:after="0"/>
        <w:rPr>
          <w:b/>
          <w:bCs/>
        </w:rPr>
      </w:pPr>
      <w:r w:rsidRPr="00F62D54">
        <w:rPr>
          <w:b/>
          <w:bCs/>
        </w:rPr>
        <w:t>Příloha č. 5.</w:t>
      </w:r>
      <w:r>
        <w:rPr>
          <w:b/>
          <w:bCs/>
        </w:rPr>
        <w:t>2</w:t>
      </w:r>
      <w:r w:rsidR="00551230" w:rsidRPr="00551230">
        <w:t xml:space="preserve"> </w:t>
      </w:r>
      <w:r w:rsidR="00551230">
        <w:tab/>
      </w:r>
      <w:r w:rsidR="00551230" w:rsidRPr="00551230">
        <w:rPr>
          <w:b/>
          <w:bCs/>
        </w:rPr>
        <w:t>Technické požadavky potřebné pro fungování informačního systému</w:t>
      </w:r>
    </w:p>
    <w:p w14:paraId="2C9BBAAF" w14:textId="78A35B3E" w:rsidR="00F62D54" w:rsidRDefault="00F62D54" w:rsidP="00551230">
      <w:pPr>
        <w:spacing w:after="0"/>
        <w:rPr>
          <w:b/>
          <w:bCs/>
        </w:rPr>
      </w:pPr>
      <w:r w:rsidRPr="00F62D54">
        <w:rPr>
          <w:b/>
          <w:bCs/>
        </w:rPr>
        <w:t>Příloha č. 5.</w:t>
      </w:r>
      <w:r>
        <w:rPr>
          <w:b/>
          <w:bCs/>
        </w:rPr>
        <w:t>3</w:t>
      </w:r>
      <w:r w:rsidR="00551230" w:rsidRPr="00551230">
        <w:rPr>
          <w:rFonts w:ascii="Calibri" w:hAnsi="Calibri" w:cs="Calibri"/>
          <w:b/>
          <w:bCs/>
          <w:sz w:val="24"/>
          <w:szCs w:val="24"/>
        </w:rPr>
        <w:t xml:space="preserve"> </w:t>
      </w:r>
      <w:r w:rsidR="00551230">
        <w:rPr>
          <w:rFonts w:ascii="Calibri" w:hAnsi="Calibri" w:cs="Calibri"/>
          <w:b/>
          <w:bCs/>
          <w:sz w:val="24"/>
          <w:szCs w:val="24"/>
        </w:rPr>
        <w:tab/>
      </w:r>
      <w:r w:rsidR="00551230" w:rsidRPr="00551230">
        <w:rPr>
          <w:b/>
          <w:bCs/>
        </w:rPr>
        <w:t>Požadované funkcionality systému automatického sledování polohy Vozidel</w:t>
      </w:r>
    </w:p>
    <w:p w14:paraId="50A81D4F" w14:textId="2DF06471" w:rsidR="00551230" w:rsidRPr="00551230" w:rsidRDefault="00F62D54" w:rsidP="00551230">
      <w:pPr>
        <w:spacing w:after="0"/>
        <w:ind w:left="1410" w:hanging="1410"/>
        <w:rPr>
          <w:b/>
          <w:bCs/>
        </w:rPr>
      </w:pPr>
      <w:r w:rsidRPr="00F62D54">
        <w:rPr>
          <w:b/>
          <w:bCs/>
        </w:rPr>
        <w:t>Příloha č. 5.</w:t>
      </w:r>
      <w:r>
        <w:rPr>
          <w:b/>
          <w:bCs/>
        </w:rPr>
        <w:t>4</w:t>
      </w:r>
      <w:r w:rsidR="00551230" w:rsidRPr="00551230">
        <w:rPr>
          <w:rFonts w:ascii="Calibri" w:hAnsi="Calibri" w:cs="Calibri"/>
          <w:b/>
          <w:bCs/>
          <w:sz w:val="24"/>
          <w:szCs w:val="24"/>
        </w:rPr>
        <w:t xml:space="preserve"> </w:t>
      </w:r>
      <w:r w:rsidR="00551230">
        <w:rPr>
          <w:rFonts w:ascii="Calibri" w:hAnsi="Calibri" w:cs="Calibri"/>
          <w:b/>
          <w:bCs/>
          <w:sz w:val="24"/>
          <w:szCs w:val="24"/>
        </w:rPr>
        <w:tab/>
      </w:r>
      <w:r w:rsidR="00551230" w:rsidRPr="00551230">
        <w:rPr>
          <w:b/>
          <w:bCs/>
        </w:rPr>
        <w:t>Požadavky na „vozidlovou řídící jednotku“ a „systém pro elektronické odbavení cestujících“</w:t>
      </w:r>
    </w:p>
    <w:p w14:paraId="3ED82B50" w14:textId="5C7951D0" w:rsidR="00F62D54" w:rsidRPr="00F62D54" w:rsidRDefault="00F62D54" w:rsidP="00F62D54"/>
    <w:p w14:paraId="02DFBC6E" w14:textId="77777777" w:rsidR="00F62D54" w:rsidRPr="00741778" w:rsidRDefault="00F62D54" w:rsidP="003F24F6">
      <w:pPr>
        <w:rPr>
          <w:b/>
          <w:bCs/>
        </w:rPr>
      </w:pPr>
    </w:p>
    <w:p w14:paraId="4F9BB50A" w14:textId="77777777" w:rsidR="00741778" w:rsidRDefault="00741778" w:rsidP="00741778">
      <w:pPr>
        <w:jc w:val="center"/>
        <w:rPr>
          <w:b/>
        </w:rPr>
      </w:pPr>
      <w:r w:rsidRPr="00741778">
        <w:rPr>
          <w:b/>
        </w:rPr>
        <w:t xml:space="preserve">STANDARDY KVALITY A BEZPEČNOSTI </w:t>
      </w:r>
      <w:r>
        <w:rPr>
          <w:b/>
        </w:rPr>
        <w:t xml:space="preserve">MHD ČESKÝ KRUMLOV </w:t>
      </w:r>
    </w:p>
    <w:p w14:paraId="0CFD1FEC" w14:textId="3FC6FB19" w:rsidR="00741778" w:rsidRPr="00741778" w:rsidRDefault="00741778" w:rsidP="00741778">
      <w:pPr>
        <w:jc w:val="center"/>
        <w:rPr>
          <w:b/>
        </w:rPr>
      </w:pPr>
      <w:r w:rsidRPr="00741778">
        <w:rPr>
          <w:b/>
        </w:rPr>
        <w:t>(TECHNICKÉ A PROVOZNÍ STANDARDY VEŘEJNÉ DOPRAVY)</w:t>
      </w:r>
    </w:p>
    <w:p w14:paraId="617428FF" w14:textId="77777777" w:rsidR="003F24F6" w:rsidRPr="003F24F6" w:rsidRDefault="003F24F6" w:rsidP="003F24F6">
      <w:pPr>
        <w:jc w:val="center"/>
      </w:pPr>
    </w:p>
    <w:p w14:paraId="2BB38FC7" w14:textId="120F9E10" w:rsidR="003F24F6" w:rsidRPr="00705B13" w:rsidRDefault="003F24F6" w:rsidP="00705B13">
      <w:pPr>
        <w:pStyle w:val="Odstavecseseznamem"/>
        <w:numPr>
          <w:ilvl w:val="0"/>
          <w:numId w:val="32"/>
        </w:numPr>
        <w:ind w:left="426" w:hanging="426"/>
        <w:jc w:val="both"/>
        <w:rPr>
          <w:rStyle w:val="Zdraznnintenzivn"/>
          <w:rFonts w:ascii="Calibri" w:hAnsi="Calibri" w:cs="Calibri"/>
          <w:b/>
          <w:bCs/>
          <w:i w:val="0"/>
          <w:iCs w:val="0"/>
          <w:color w:val="auto"/>
          <w:sz w:val="24"/>
          <w:szCs w:val="24"/>
        </w:rPr>
      </w:pPr>
      <w:r w:rsidRPr="00705B13">
        <w:rPr>
          <w:rStyle w:val="Zdraznnintenzivn"/>
          <w:rFonts w:ascii="Calibri" w:hAnsi="Calibri" w:cs="Calibri"/>
          <w:b/>
          <w:bCs/>
          <w:i w:val="0"/>
          <w:iCs w:val="0"/>
          <w:color w:val="auto"/>
          <w:sz w:val="24"/>
          <w:szCs w:val="24"/>
        </w:rPr>
        <w:t xml:space="preserve">OBECNÉ VYMEZENÍ POŽADAVKŮ NA VOZIDLA URČENÁ K PLNĚNÍ SMLOUVY </w:t>
      </w:r>
    </w:p>
    <w:p w14:paraId="229F7E64" w14:textId="4463EDA9" w:rsidR="003F24F6" w:rsidRPr="00741778" w:rsidRDefault="003F24F6" w:rsidP="00741778">
      <w:pPr>
        <w:ind w:left="360"/>
        <w:jc w:val="both"/>
        <w:rPr>
          <w:rFonts w:ascii="Calibri" w:hAnsi="Calibri" w:cs="Calibri"/>
          <w:sz w:val="24"/>
          <w:szCs w:val="24"/>
        </w:rPr>
      </w:pPr>
      <w:r w:rsidRPr="00741778">
        <w:rPr>
          <w:rFonts w:ascii="Calibri" w:hAnsi="Calibri" w:cs="Calibri"/>
          <w:sz w:val="24"/>
          <w:szCs w:val="24"/>
        </w:rPr>
        <w:t>Požadavky uváděné v těchto Technických a provozních standardů MHD Český Krumlov jsou minimální požadavky Objednatele na Vozidla určená pro plnění Smlouvy. Objednatel požaduje, aby všechna Vozidla určená pro plnění Smlouvy plnila níže uvedené požadavky od Zahájení provozu dle Smlouvy.</w:t>
      </w:r>
    </w:p>
    <w:p w14:paraId="5BC0858A" w14:textId="77777777" w:rsidR="003F24F6" w:rsidRPr="00741778" w:rsidRDefault="003F24F6" w:rsidP="00741778">
      <w:pPr>
        <w:ind w:left="360"/>
        <w:jc w:val="both"/>
        <w:rPr>
          <w:rFonts w:ascii="Calibri" w:hAnsi="Calibri" w:cs="Calibri"/>
          <w:sz w:val="24"/>
          <w:szCs w:val="24"/>
        </w:rPr>
      </w:pPr>
      <w:r w:rsidRPr="00741778">
        <w:rPr>
          <w:rFonts w:ascii="Calibri" w:hAnsi="Calibri" w:cs="Calibri"/>
          <w:sz w:val="24"/>
          <w:szCs w:val="24"/>
        </w:rPr>
        <w:t>Všechna Vozidla musí umožňovat přepravu sedících a stojících cestujících. Současně musí splňovat požadavky Nařízení vlády č. 63/2011 Sb. ze dne 9. února 2011 o stanovení minimálních hodnot a ukazatelů standardů kvality a bezpečnosti a o způsobu jejich prokazování v souvislosti s poskytováním veřejných služeb v přepravě cestujících (dále jen „</w:t>
      </w:r>
      <w:r w:rsidRPr="00741778">
        <w:rPr>
          <w:rFonts w:ascii="Calibri" w:hAnsi="Calibri" w:cs="Calibri"/>
          <w:b/>
          <w:bCs/>
          <w:i/>
          <w:iCs/>
          <w:sz w:val="24"/>
          <w:szCs w:val="24"/>
        </w:rPr>
        <w:t>Nařízení vlády 63/2011 Sb.</w:t>
      </w:r>
      <w:r w:rsidRPr="00741778">
        <w:rPr>
          <w:rFonts w:ascii="Calibri" w:hAnsi="Calibri" w:cs="Calibri"/>
          <w:sz w:val="24"/>
          <w:szCs w:val="24"/>
        </w:rPr>
        <w:t xml:space="preserve">“). </w:t>
      </w:r>
    </w:p>
    <w:p w14:paraId="725C4334" w14:textId="08E06BAC" w:rsidR="003F24F6" w:rsidRPr="00741778" w:rsidRDefault="003F24F6" w:rsidP="00741778">
      <w:pPr>
        <w:ind w:left="360"/>
        <w:jc w:val="both"/>
        <w:rPr>
          <w:rFonts w:ascii="Calibri" w:hAnsi="Calibri" w:cs="Calibri"/>
          <w:sz w:val="24"/>
          <w:szCs w:val="24"/>
        </w:rPr>
      </w:pPr>
      <w:r w:rsidRPr="00741778">
        <w:rPr>
          <w:rFonts w:ascii="Calibri" w:hAnsi="Calibri" w:cs="Calibri"/>
          <w:sz w:val="24"/>
          <w:szCs w:val="24"/>
        </w:rPr>
        <w:t>Základní vozidla provozovaná ve Spojích v tomto standardu jsou bezbariérová. Je požadováno nejméně 90 % nízké podlahy použité plochy pro stojící cestující ve smyslu směrnice 2001/85/ES 1</w:t>
      </w:r>
      <w:r w:rsidRPr="00741778">
        <w:rPr>
          <w:rStyle w:val="Znakapoznpodarou"/>
          <w:rFonts w:ascii="Calibri" w:hAnsi="Calibri" w:cs="Calibri"/>
          <w:sz w:val="24"/>
          <w:szCs w:val="24"/>
        </w:rPr>
        <w:footnoteReference w:id="1"/>
      </w:r>
      <w:r w:rsidR="009F0D60" w:rsidRPr="00741778">
        <w:rPr>
          <w:rFonts w:ascii="Calibri" w:hAnsi="Calibri" w:cs="Calibri"/>
          <w:sz w:val="24"/>
          <w:szCs w:val="24"/>
        </w:rPr>
        <w:t xml:space="preserve"> a  „Předpis Evropské hospodářské komise Organizace spojených národů (EHK/OSN) č. 107</w:t>
      </w:r>
      <w:r w:rsidR="00632ABA" w:rsidRPr="00741778">
        <w:rPr>
          <w:rFonts w:ascii="Calibri" w:hAnsi="Calibri" w:cs="Calibri"/>
          <w:sz w:val="24"/>
          <w:szCs w:val="24"/>
        </w:rPr>
        <w:t>“</w:t>
      </w:r>
      <w:r w:rsidR="00632ABA" w:rsidRPr="00741778">
        <w:rPr>
          <w:rStyle w:val="Znakapoznpodarou"/>
          <w:rFonts w:ascii="Calibri" w:hAnsi="Calibri" w:cs="Calibri"/>
          <w:sz w:val="24"/>
          <w:szCs w:val="24"/>
        </w:rPr>
        <w:footnoteReference w:id="2"/>
      </w:r>
      <w:r w:rsidRPr="00741778">
        <w:rPr>
          <w:rFonts w:ascii="Calibri" w:hAnsi="Calibri" w:cs="Calibri"/>
          <w:sz w:val="24"/>
          <w:szCs w:val="24"/>
        </w:rPr>
        <w:t>.</w:t>
      </w:r>
      <w:r w:rsidR="009F0D60" w:rsidRPr="00741778">
        <w:rPr>
          <w:rFonts w:ascii="Calibri" w:hAnsi="Calibri" w:cs="Calibri"/>
          <w:sz w:val="24"/>
          <w:szCs w:val="24"/>
        </w:rPr>
        <w:t xml:space="preserve"> </w:t>
      </w:r>
      <w:r w:rsidRPr="00741778">
        <w:rPr>
          <w:rFonts w:ascii="Calibri" w:hAnsi="Calibri" w:cs="Calibri"/>
          <w:sz w:val="24"/>
          <w:szCs w:val="24"/>
        </w:rPr>
        <w:t xml:space="preserve">Nízkopodlažnost musí být definována v technickém průkazu. Vozidla musí umožňovat snížení nástupní hrany (tzv. kneeling) a musí být vybavena výklopnou rampou pro vozíčkáře. </w:t>
      </w:r>
    </w:p>
    <w:p w14:paraId="588B095E" w14:textId="77777777" w:rsidR="003F24F6" w:rsidRPr="00741778" w:rsidRDefault="003F24F6" w:rsidP="00741778">
      <w:pPr>
        <w:ind w:left="360"/>
        <w:jc w:val="both"/>
        <w:rPr>
          <w:rFonts w:ascii="Calibri" w:hAnsi="Calibri" w:cs="Calibri"/>
          <w:sz w:val="24"/>
          <w:szCs w:val="24"/>
        </w:rPr>
      </w:pPr>
      <w:r w:rsidRPr="00741778">
        <w:rPr>
          <w:rFonts w:ascii="Calibri" w:hAnsi="Calibri" w:cs="Calibri"/>
          <w:sz w:val="24"/>
          <w:szCs w:val="24"/>
        </w:rPr>
        <w:t xml:space="preserve">Všechna Vozidla musí splňovat veškeré související zákonné normy. Cestující nesmí být ve Vozidle obtěžováni hlukem, zápachem nebo vibracemi vyššími, než je u daného typu Vozidla obvyklé. </w:t>
      </w:r>
    </w:p>
    <w:p w14:paraId="68F32F24" w14:textId="77777777" w:rsidR="003F24F6" w:rsidRPr="00741778" w:rsidRDefault="003F24F6" w:rsidP="00741778">
      <w:pPr>
        <w:ind w:left="360"/>
        <w:jc w:val="both"/>
        <w:rPr>
          <w:rFonts w:ascii="Calibri" w:hAnsi="Calibri" w:cs="Calibri"/>
          <w:sz w:val="24"/>
          <w:szCs w:val="24"/>
        </w:rPr>
      </w:pPr>
      <w:r w:rsidRPr="00741778">
        <w:rPr>
          <w:rFonts w:ascii="Calibri" w:hAnsi="Calibri" w:cs="Calibri"/>
          <w:sz w:val="24"/>
          <w:szCs w:val="24"/>
        </w:rPr>
        <w:lastRenderedPageBreak/>
        <w:t xml:space="preserve">Vozidla musí být typově schválená a splňující požadavky veškerých, zejména legislativních, předpisů pro provoz v České republice a pro poskytování veřejné osobní dopravy pro přepravu více, než 9 osob mimo řidiče. </w:t>
      </w:r>
    </w:p>
    <w:p w14:paraId="651AA290" w14:textId="77777777" w:rsidR="00705B13" w:rsidRDefault="003F24F6" w:rsidP="00705B13">
      <w:pPr>
        <w:ind w:left="360"/>
        <w:jc w:val="both"/>
        <w:rPr>
          <w:rFonts w:ascii="Calibri" w:hAnsi="Calibri" w:cs="Calibri"/>
          <w:sz w:val="24"/>
          <w:szCs w:val="24"/>
        </w:rPr>
      </w:pPr>
      <w:r w:rsidRPr="00741778">
        <w:rPr>
          <w:rFonts w:ascii="Calibri" w:hAnsi="Calibri" w:cs="Calibri"/>
          <w:sz w:val="24"/>
          <w:szCs w:val="24"/>
        </w:rPr>
        <w:t xml:space="preserve">Objednatel v budoucnu přepokládá možné zapojení do IDS JK (Integrovaný dopravní systém Jihočeského kraje). Standardy Vozidel (zejména odbavovací zařízení a s tím související způsoby odbavení a informační systém) jsou tedy definovány tak, aby byly v případě zapojení do IDS JK co nejvíce kompatibilní s provozem IDS JK s co nejmenšími vícenáklady na vybavení Vozidel. </w:t>
      </w:r>
    </w:p>
    <w:p w14:paraId="2B36AD0C" w14:textId="6FA2403F" w:rsidR="003F24F6" w:rsidRPr="00705B13" w:rsidRDefault="003F24F6" w:rsidP="00705B13">
      <w:pPr>
        <w:pStyle w:val="Odstavecseseznamem"/>
        <w:numPr>
          <w:ilvl w:val="0"/>
          <w:numId w:val="32"/>
        </w:numPr>
        <w:ind w:left="426" w:hanging="426"/>
        <w:jc w:val="both"/>
        <w:rPr>
          <w:rFonts w:ascii="Calibri" w:hAnsi="Calibri" w:cs="Calibri"/>
          <w:b/>
          <w:bCs/>
          <w:sz w:val="24"/>
          <w:szCs w:val="24"/>
        </w:rPr>
      </w:pPr>
      <w:r w:rsidRPr="00705B13">
        <w:rPr>
          <w:rFonts w:ascii="Calibri" w:hAnsi="Calibri" w:cs="Calibri"/>
          <w:b/>
          <w:bCs/>
          <w:sz w:val="24"/>
          <w:szCs w:val="24"/>
        </w:rPr>
        <w:t xml:space="preserve">POČET A TYP VOZIDEL, KAPACITA VOZIDEL </w:t>
      </w:r>
    </w:p>
    <w:p w14:paraId="533B6C99" w14:textId="2B713A3D" w:rsidR="003F24F6" w:rsidRPr="00741778" w:rsidRDefault="003F24F6" w:rsidP="00741778">
      <w:pPr>
        <w:ind w:left="284"/>
        <w:jc w:val="both"/>
        <w:rPr>
          <w:rFonts w:ascii="Calibri" w:hAnsi="Calibri" w:cs="Calibri"/>
          <w:sz w:val="24"/>
          <w:szCs w:val="24"/>
        </w:rPr>
      </w:pPr>
      <w:r w:rsidRPr="00741778">
        <w:rPr>
          <w:rFonts w:ascii="Calibri" w:hAnsi="Calibri" w:cs="Calibri"/>
          <w:sz w:val="24"/>
          <w:szCs w:val="24"/>
        </w:rPr>
        <w:t xml:space="preserve">Objednavatel při stanovení svých požadavků vychází z nutné potřeby, bezpečnosti a ekonomické dostatečnosti městské hromadné autobusové dopravy, která je provozována více než 20 let. Zadavatel proto objektivně </w:t>
      </w:r>
      <w:r w:rsidRPr="00741778">
        <w:rPr>
          <w:rFonts w:ascii="Calibri" w:hAnsi="Calibri" w:cs="Calibri"/>
          <w:b/>
          <w:bCs/>
          <w:sz w:val="24"/>
          <w:szCs w:val="24"/>
        </w:rPr>
        <w:t>požaduje délku vozidel max. do 12,5 m</w:t>
      </w:r>
      <w:r w:rsidRPr="00741778">
        <w:rPr>
          <w:rFonts w:ascii="Calibri" w:hAnsi="Calibri" w:cs="Calibri"/>
          <w:sz w:val="24"/>
          <w:szCs w:val="24"/>
        </w:rPr>
        <w:t xml:space="preserve">, neboť na základě svých znalostí dopravní prostupnosti jednotlivých částí města zná maximální přípustnou délku Vozidla, které bude možné bez omezení provozovat na jednotlivých linkách městské autobusové dopravy. </w:t>
      </w:r>
    </w:p>
    <w:p w14:paraId="29C218DA" w14:textId="77777777" w:rsidR="003F24F6" w:rsidRPr="00741778" w:rsidRDefault="003F24F6" w:rsidP="00741778">
      <w:pPr>
        <w:ind w:left="284"/>
        <w:jc w:val="both"/>
        <w:rPr>
          <w:rFonts w:ascii="Calibri" w:hAnsi="Calibri" w:cs="Calibri"/>
          <w:sz w:val="24"/>
          <w:szCs w:val="24"/>
        </w:rPr>
      </w:pPr>
      <w:r w:rsidRPr="00741778">
        <w:rPr>
          <w:rFonts w:ascii="Calibri" w:hAnsi="Calibri" w:cs="Calibri"/>
          <w:sz w:val="24"/>
          <w:szCs w:val="24"/>
        </w:rPr>
        <w:t xml:space="preserve">Objednatel požaduje, aby Základní vozidla byla jednotného vnějšího provedení (identická vzhledově, tj. označení, barevné provedení, design, dekorační prvky apod.). </w:t>
      </w:r>
    </w:p>
    <w:p w14:paraId="164032EC" w14:textId="716EAF22" w:rsidR="003F24F6" w:rsidRPr="00741778" w:rsidRDefault="003F24F6" w:rsidP="00741778">
      <w:pPr>
        <w:ind w:left="284"/>
        <w:jc w:val="both"/>
        <w:rPr>
          <w:rFonts w:ascii="Calibri" w:hAnsi="Calibri" w:cs="Calibri"/>
          <w:sz w:val="24"/>
          <w:szCs w:val="24"/>
        </w:rPr>
      </w:pPr>
      <w:r w:rsidRPr="00741778">
        <w:rPr>
          <w:rFonts w:ascii="Calibri" w:hAnsi="Calibri" w:cs="Calibri"/>
          <w:b/>
          <w:bCs/>
          <w:sz w:val="24"/>
          <w:szCs w:val="24"/>
        </w:rPr>
        <w:t xml:space="preserve">Všechna Základní vozidla budou nízkopodlažními autobusy třídy I „MĚSTSKÝ autobus“. </w:t>
      </w:r>
      <w:r w:rsidR="003F1CD3" w:rsidRPr="00741778">
        <w:rPr>
          <w:rFonts w:ascii="Calibri" w:hAnsi="Calibri" w:cs="Calibri"/>
          <w:b/>
          <w:bCs/>
          <w:sz w:val="24"/>
          <w:szCs w:val="24"/>
        </w:rPr>
        <w:t xml:space="preserve">Objednatel požaduje </w:t>
      </w:r>
      <w:r w:rsidR="0072690F">
        <w:rPr>
          <w:rFonts w:ascii="Calibri" w:hAnsi="Calibri" w:cs="Calibri"/>
          <w:b/>
          <w:bCs/>
          <w:sz w:val="24"/>
          <w:szCs w:val="24"/>
        </w:rPr>
        <w:t>2</w:t>
      </w:r>
      <w:r w:rsidR="003F1CD3" w:rsidRPr="00741778">
        <w:rPr>
          <w:rFonts w:ascii="Calibri" w:hAnsi="Calibri" w:cs="Calibri"/>
          <w:b/>
          <w:bCs/>
          <w:sz w:val="24"/>
          <w:szCs w:val="24"/>
        </w:rPr>
        <w:t xml:space="preserve"> Základní vozid</w:t>
      </w:r>
      <w:r w:rsidR="0072690F">
        <w:rPr>
          <w:rFonts w:ascii="Calibri" w:hAnsi="Calibri" w:cs="Calibri"/>
          <w:b/>
          <w:bCs/>
          <w:sz w:val="24"/>
          <w:szCs w:val="24"/>
        </w:rPr>
        <w:t>la</w:t>
      </w:r>
      <w:r w:rsidR="003F1CD3" w:rsidRPr="00741778">
        <w:rPr>
          <w:rFonts w:ascii="Calibri" w:hAnsi="Calibri" w:cs="Calibri"/>
          <w:b/>
          <w:bCs/>
          <w:sz w:val="24"/>
          <w:szCs w:val="24"/>
        </w:rPr>
        <w:t xml:space="preserve"> (které budou v denním provozu) o délce do 12,5 m </w:t>
      </w:r>
      <w:r w:rsidR="003F1CD3" w:rsidRPr="00741778">
        <w:rPr>
          <w:rFonts w:ascii="Calibri" w:hAnsi="Calibri" w:cs="Calibri"/>
          <w:sz w:val="24"/>
          <w:szCs w:val="24"/>
        </w:rPr>
        <w:t>určených pro městskou autobusovou dopravu splňující parametry a standardy dle této přílohy.</w:t>
      </w:r>
    </w:p>
    <w:p w14:paraId="35CAE397" w14:textId="77777777" w:rsidR="00123743" w:rsidRDefault="00123743" w:rsidP="00021C8C">
      <w:pPr>
        <w:spacing w:after="0"/>
        <w:jc w:val="both"/>
      </w:pPr>
    </w:p>
    <w:tbl>
      <w:tblPr>
        <w:tblStyle w:val="Mkatabulky"/>
        <w:tblW w:w="0" w:type="auto"/>
        <w:tblInd w:w="278" w:type="dxa"/>
        <w:tblLook w:val="04A0" w:firstRow="1" w:lastRow="0" w:firstColumn="1" w:lastColumn="0" w:noHBand="0" w:noVBand="1"/>
      </w:tblPr>
      <w:tblGrid>
        <w:gridCol w:w="3397"/>
        <w:gridCol w:w="1843"/>
        <w:gridCol w:w="992"/>
        <w:gridCol w:w="1134"/>
        <w:gridCol w:w="1134"/>
      </w:tblGrid>
      <w:tr w:rsidR="004C2854" w14:paraId="605A178E" w14:textId="77777777" w:rsidTr="00741778">
        <w:tc>
          <w:tcPr>
            <w:tcW w:w="5240" w:type="dxa"/>
            <w:gridSpan w:val="2"/>
            <w:vMerge w:val="restart"/>
          </w:tcPr>
          <w:p w14:paraId="4D59475E" w14:textId="5E0D91BE" w:rsidR="004C2854" w:rsidRDefault="004C2854" w:rsidP="00021C8C">
            <w:pPr>
              <w:jc w:val="both"/>
            </w:pPr>
            <w:r>
              <w:rPr>
                <w:sz w:val="23"/>
                <w:szCs w:val="23"/>
              </w:rPr>
              <w:t xml:space="preserve">Typ (kategorie) </w:t>
            </w:r>
          </w:p>
        </w:tc>
        <w:tc>
          <w:tcPr>
            <w:tcW w:w="3260" w:type="dxa"/>
            <w:gridSpan w:val="3"/>
          </w:tcPr>
          <w:p w14:paraId="6831FA3E" w14:textId="06E52CFE" w:rsidR="004C2854" w:rsidRDefault="004C2854" w:rsidP="00021C8C">
            <w:pPr>
              <w:jc w:val="both"/>
            </w:pPr>
            <w:r>
              <w:t>Počet míst minimálně</w:t>
            </w:r>
          </w:p>
        </w:tc>
      </w:tr>
      <w:tr w:rsidR="004C2854" w14:paraId="00D4759A" w14:textId="77777777" w:rsidTr="00741778">
        <w:tc>
          <w:tcPr>
            <w:tcW w:w="5240" w:type="dxa"/>
            <w:gridSpan w:val="2"/>
            <w:vMerge/>
          </w:tcPr>
          <w:p w14:paraId="4B2005FA" w14:textId="77777777" w:rsidR="004C2854" w:rsidRDefault="004C2854" w:rsidP="00021C8C">
            <w:pPr>
              <w:jc w:val="both"/>
            </w:pPr>
          </w:p>
        </w:tc>
        <w:tc>
          <w:tcPr>
            <w:tcW w:w="992" w:type="dxa"/>
          </w:tcPr>
          <w:p w14:paraId="2692196B" w14:textId="2CEE7F21" w:rsidR="004C2854" w:rsidRDefault="004C2854" w:rsidP="00021C8C">
            <w:pPr>
              <w:jc w:val="both"/>
            </w:pPr>
            <w:r>
              <w:t>Sezení</w:t>
            </w:r>
          </w:p>
        </w:tc>
        <w:tc>
          <w:tcPr>
            <w:tcW w:w="1134" w:type="dxa"/>
          </w:tcPr>
          <w:p w14:paraId="4DE5F04B" w14:textId="0D03C528" w:rsidR="004C2854" w:rsidRDefault="004C2854" w:rsidP="00021C8C">
            <w:pPr>
              <w:jc w:val="both"/>
            </w:pPr>
            <w:r>
              <w:t>Stání</w:t>
            </w:r>
          </w:p>
        </w:tc>
        <w:tc>
          <w:tcPr>
            <w:tcW w:w="1134" w:type="dxa"/>
          </w:tcPr>
          <w:p w14:paraId="09403F99" w14:textId="503E679D" w:rsidR="004C2854" w:rsidRDefault="004C2854" w:rsidP="00021C8C">
            <w:pPr>
              <w:jc w:val="both"/>
            </w:pPr>
            <w:r>
              <w:t>Celkem</w:t>
            </w:r>
          </w:p>
        </w:tc>
      </w:tr>
      <w:tr w:rsidR="004C2854" w14:paraId="44012BC1" w14:textId="77777777" w:rsidTr="00741778">
        <w:tc>
          <w:tcPr>
            <w:tcW w:w="3397" w:type="dxa"/>
          </w:tcPr>
          <w:p w14:paraId="7B46862A" w14:textId="2775006F" w:rsidR="004C2854" w:rsidRPr="004C2854" w:rsidRDefault="004C2854" w:rsidP="00021C8C">
            <w:pPr>
              <w:pStyle w:val="Default"/>
              <w:jc w:val="both"/>
              <w:rPr>
                <w:sz w:val="23"/>
                <w:szCs w:val="23"/>
              </w:rPr>
            </w:pPr>
            <w:r>
              <w:rPr>
                <w:sz w:val="23"/>
                <w:szCs w:val="23"/>
              </w:rPr>
              <w:t xml:space="preserve">Autobus MHD </w:t>
            </w:r>
          </w:p>
        </w:tc>
        <w:tc>
          <w:tcPr>
            <w:tcW w:w="1843" w:type="dxa"/>
          </w:tcPr>
          <w:p w14:paraId="72D14CE5" w14:textId="3BFB5DFC" w:rsidR="004C2854" w:rsidRDefault="004C2854" w:rsidP="00021C8C">
            <w:pPr>
              <w:pStyle w:val="Default"/>
              <w:jc w:val="both"/>
              <w:rPr>
                <w:sz w:val="23"/>
                <w:szCs w:val="23"/>
              </w:rPr>
            </w:pPr>
            <w:r>
              <w:rPr>
                <w:sz w:val="23"/>
                <w:szCs w:val="23"/>
              </w:rPr>
              <w:t>M 3. I. (městský)</w:t>
            </w:r>
          </w:p>
          <w:p w14:paraId="5B95E275" w14:textId="1516EF64" w:rsidR="004C2854" w:rsidRDefault="004C2854" w:rsidP="00021C8C">
            <w:pPr>
              <w:jc w:val="both"/>
            </w:pPr>
            <w:r>
              <w:t>nízkopodlažní</w:t>
            </w:r>
          </w:p>
        </w:tc>
        <w:tc>
          <w:tcPr>
            <w:tcW w:w="992" w:type="dxa"/>
          </w:tcPr>
          <w:p w14:paraId="201D7D3F" w14:textId="74C9FC7D" w:rsidR="004C2854" w:rsidRDefault="004C2854" w:rsidP="00021C8C">
            <w:pPr>
              <w:jc w:val="both"/>
            </w:pPr>
            <w:r>
              <w:t>20</w:t>
            </w:r>
          </w:p>
        </w:tc>
        <w:tc>
          <w:tcPr>
            <w:tcW w:w="1134" w:type="dxa"/>
          </w:tcPr>
          <w:p w14:paraId="265A8C17" w14:textId="60F50FBA" w:rsidR="004C2854" w:rsidRDefault="004C2854" w:rsidP="00021C8C">
            <w:pPr>
              <w:jc w:val="both"/>
            </w:pPr>
            <w:r>
              <w:t>70</w:t>
            </w:r>
          </w:p>
        </w:tc>
        <w:tc>
          <w:tcPr>
            <w:tcW w:w="1134" w:type="dxa"/>
          </w:tcPr>
          <w:p w14:paraId="7ABD1CA7" w14:textId="42804251" w:rsidR="004C2854" w:rsidRDefault="004C2854" w:rsidP="00021C8C">
            <w:pPr>
              <w:jc w:val="both"/>
            </w:pPr>
            <w:r>
              <w:t>90</w:t>
            </w:r>
          </w:p>
        </w:tc>
      </w:tr>
      <w:tr w:rsidR="004C2854" w14:paraId="46BE4DF8" w14:textId="77777777" w:rsidTr="00741778">
        <w:tc>
          <w:tcPr>
            <w:tcW w:w="3397" w:type="dxa"/>
          </w:tcPr>
          <w:p w14:paraId="7BF852F7" w14:textId="4E9E6768" w:rsidR="004C2854" w:rsidRPr="004C2854" w:rsidRDefault="004C2854" w:rsidP="00021C8C">
            <w:pPr>
              <w:pStyle w:val="Default"/>
              <w:jc w:val="both"/>
              <w:rPr>
                <w:sz w:val="23"/>
                <w:szCs w:val="23"/>
              </w:rPr>
            </w:pPr>
            <w:r>
              <w:rPr>
                <w:sz w:val="23"/>
                <w:szCs w:val="23"/>
              </w:rPr>
              <w:t xml:space="preserve">Autobus MHD </w:t>
            </w:r>
          </w:p>
        </w:tc>
        <w:tc>
          <w:tcPr>
            <w:tcW w:w="1843" w:type="dxa"/>
          </w:tcPr>
          <w:p w14:paraId="15623C3A" w14:textId="0CBDED91" w:rsidR="004C2854" w:rsidRDefault="004C2854" w:rsidP="00021C8C">
            <w:pPr>
              <w:pStyle w:val="Default"/>
              <w:jc w:val="both"/>
              <w:rPr>
                <w:sz w:val="23"/>
                <w:szCs w:val="23"/>
              </w:rPr>
            </w:pPr>
            <w:r>
              <w:rPr>
                <w:sz w:val="23"/>
                <w:szCs w:val="23"/>
              </w:rPr>
              <w:t>M 3. I. (městský)</w:t>
            </w:r>
          </w:p>
          <w:p w14:paraId="0093D55B" w14:textId="09510158" w:rsidR="004C2854" w:rsidRDefault="004C2854" w:rsidP="00021C8C">
            <w:pPr>
              <w:jc w:val="both"/>
            </w:pPr>
            <w:r>
              <w:t>nízkopodlažní</w:t>
            </w:r>
          </w:p>
        </w:tc>
        <w:tc>
          <w:tcPr>
            <w:tcW w:w="992" w:type="dxa"/>
          </w:tcPr>
          <w:p w14:paraId="426CAED8" w14:textId="45F7846A" w:rsidR="004C2854" w:rsidRDefault="004C2854" w:rsidP="00021C8C">
            <w:pPr>
              <w:jc w:val="both"/>
            </w:pPr>
            <w:r>
              <w:t>20</w:t>
            </w:r>
          </w:p>
        </w:tc>
        <w:tc>
          <w:tcPr>
            <w:tcW w:w="1134" w:type="dxa"/>
          </w:tcPr>
          <w:p w14:paraId="5E7C6371" w14:textId="4CC24D69" w:rsidR="004C2854" w:rsidRDefault="004C2854" w:rsidP="00021C8C">
            <w:pPr>
              <w:jc w:val="both"/>
            </w:pPr>
            <w:r>
              <w:t>60</w:t>
            </w:r>
          </w:p>
        </w:tc>
        <w:tc>
          <w:tcPr>
            <w:tcW w:w="1134" w:type="dxa"/>
          </w:tcPr>
          <w:p w14:paraId="64FFDC96" w14:textId="5EE056C9" w:rsidR="004C2854" w:rsidRDefault="004C2854" w:rsidP="00021C8C">
            <w:pPr>
              <w:jc w:val="both"/>
            </w:pPr>
            <w:r>
              <w:t>80</w:t>
            </w:r>
          </w:p>
        </w:tc>
      </w:tr>
    </w:tbl>
    <w:p w14:paraId="642D45F8" w14:textId="77777777" w:rsidR="004C2854" w:rsidRDefault="004C2854" w:rsidP="00021C8C">
      <w:pPr>
        <w:spacing w:after="0"/>
        <w:jc w:val="both"/>
      </w:pPr>
    </w:p>
    <w:p w14:paraId="2BC76088" w14:textId="31E52E53" w:rsidR="003F24F6" w:rsidRPr="00741778" w:rsidRDefault="003F24F6" w:rsidP="00741778">
      <w:pPr>
        <w:ind w:left="284"/>
        <w:jc w:val="both"/>
        <w:rPr>
          <w:rFonts w:ascii="Calibri" w:hAnsi="Calibri" w:cs="Calibri"/>
          <w:sz w:val="24"/>
          <w:szCs w:val="24"/>
        </w:rPr>
      </w:pPr>
      <w:r w:rsidRPr="00741778">
        <w:rPr>
          <w:rFonts w:ascii="Calibri" w:hAnsi="Calibri" w:cs="Calibri"/>
          <w:sz w:val="24"/>
          <w:szCs w:val="24"/>
        </w:rPr>
        <w:t xml:space="preserve">Maximální délka Vozidel byla stanovena z důvodu průjezdu Vozidel točnami, které se nachází na některých Zastávkách vymezených Jízdním řádem. Zadavatel doporučuje, aby si Dopravce důkladně prověřil, zda jím zvolená Vozidla danými točnami projedou s ohledem nejen na jejich délku, ale i ostatní technické parametry. Místa Zastávek s točnami jsou veřejně přístupné, Dopravce si tak může případně místo sám obhlédnout. </w:t>
      </w:r>
    </w:p>
    <w:p w14:paraId="1ACF04C5" w14:textId="77777777" w:rsidR="003F24F6" w:rsidRPr="00741778" w:rsidRDefault="003F24F6" w:rsidP="00741778">
      <w:pPr>
        <w:ind w:firstLine="284"/>
        <w:jc w:val="both"/>
        <w:rPr>
          <w:rFonts w:ascii="Calibri" w:hAnsi="Calibri" w:cs="Calibri"/>
          <w:sz w:val="24"/>
          <w:szCs w:val="24"/>
        </w:rPr>
      </w:pPr>
      <w:r w:rsidRPr="00741778">
        <w:rPr>
          <w:rFonts w:ascii="Calibri" w:hAnsi="Calibri" w:cs="Calibri"/>
          <w:sz w:val="24"/>
          <w:szCs w:val="24"/>
        </w:rPr>
        <w:t xml:space="preserve">Vozidla musí splňovat požadavek minimální konstrukční rychlosti 70 km/hod. </w:t>
      </w:r>
    </w:p>
    <w:p w14:paraId="12F6B85C" w14:textId="77777777" w:rsidR="003F24F6" w:rsidRPr="00741778" w:rsidRDefault="003F24F6" w:rsidP="00741778">
      <w:pPr>
        <w:ind w:firstLine="284"/>
        <w:jc w:val="both"/>
        <w:rPr>
          <w:rFonts w:ascii="Calibri" w:hAnsi="Calibri" w:cs="Calibri"/>
          <w:sz w:val="24"/>
          <w:szCs w:val="24"/>
        </w:rPr>
      </w:pPr>
      <w:r w:rsidRPr="00741778">
        <w:rPr>
          <w:rFonts w:ascii="Calibri" w:hAnsi="Calibri" w:cs="Calibri"/>
          <w:b/>
          <w:bCs/>
          <w:sz w:val="24"/>
          <w:szCs w:val="24"/>
        </w:rPr>
        <w:t xml:space="preserve">ZÁLOŽNÍ VOZIDLA </w:t>
      </w:r>
    </w:p>
    <w:p w14:paraId="1E0B5D24" w14:textId="77777777" w:rsidR="003F24F6" w:rsidRPr="00741778" w:rsidRDefault="003F24F6" w:rsidP="00741778">
      <w:pPr>
        <w:ind w:left="284"/>
        <w:jc w:val="both"/>
        <w:rPr>
          <w:rFonts w:ascii="Calibri" w:hAnsi="Calibri" w:cs="Calibri"/>
          <w:sz w:val="24"/>
          <w:szCs w:val="24"/>
        </w:rPr>
      </w:pPr>
      <w:r w:rsidRPr="00741778">
        <w:rPr>
          <w:rFonts w:ascii="Calibri" w:hAnsi="Calibri" w:cs="Calibri"/>
          <w:sz w:val="24"/>
          <w:szCs w:val="24"/>
        </w:rPr>
        <w:t xml:space="preserve">Objednatele nestanovuje konkrétní požadavek na počet a způsob zajištění Záložních vozidel. Záložní vozidla nemusí být stejného standardu, jako Základní vozidla. </w:t>
      </w:r>
      <w:r w:rsidRPr="00741778">
        <w:rPr>
          <w:rFonts w:ascii="Calibri" w:hAnsi="Calibri" w:cs="Calibri"/>
          <w:b/>
          <w:bCs/>
          <w:sz w:val="24"/>
          <w:szCs w:val="24"/>
        </w:rPr>
        <w:t xml:space="preserve">Objednatel stanovuje tyto minimální požadavky na Záložní vozidla: </w:t>
      </w:r>
    </w:p>
    <w:p w14:paraId="3500FF00" w14:textId="04BD82EF" w:rsidR="003F24F6" w:rsidRPr="00741778" w:rsidRDefault="003F24F6" w:rsidP="00741778">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 xml:space="preserve">stáří max 12 let </w:t>
      </w:r>
    </w:p>
    <w:p w14:paraId="02438370" w14:textId="66F45AF9" w:rsidR="003F24F6" w:rsidRPr="00741778" w:rsidRDefault="003F24F6" w:rsidP="00705B13">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 xml:space="preserve">provedení příměstské nebo MHD </w:t>
      </w:r>
    </w:p>
    <w:p w14:paraId="73160A65" w14:textId="5512F0A7" w:rsidR="003F24F6" w:rsidRPr="00741778" w:rsidRDefault="003F24F6" w:rsidP="00705B13">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 xml:space="preserve">částečná nízko podlažnost LOW ENTRY </w:t>
      </w:r>
    </w:p>
    <w:p w14:paraId="2F99B310" w14:textId="4504189E" w:rsidR="003F24F6" w:rsidRPr="00741778" w:rsidRDefault="003F24F6" w:rsidP="00705B13">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 xml:space="preserve">délka v rozmezí do 12,5m </w:t>
      </w:r>
    </w:p>
    <w:p w14:paraId="36774CA6" w14:textId="3FE1659D" w:rsidR="003F24F6" w:rsidRPr="00741778" w:rsidRDefault="003F24F6" w:rsidP="00705B13">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 xml:space="preserve">min. dvoje dveře </w:t>
      </w:r>
    </w:p>
    <w:p w14:paraId="19C43BFF" w14:textId="41ACC739" w:rsidR="003F24F6" w:rsidRPr="00741778" w:rsidRDefault="003F24F6" w:rsidP="00705B13">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 xml:space="preserve">Záložní vozidla musí být vybavena plnohodnotným odbavovacím systémem shodným jaký je </w:t>
      </w:r>
      <w:r w:rsidR="00940800" w:rsidRPr="00741778">
        <w:rPr>
          <w:rFonts w:ascii="Calibri" w:hAnsi="Calibri" w:cs="Calibri"/>
          <w:sz w:val="24"/>
          <w:szCs w:val="24"/>
        </w:rPr>
        <w:t xml:space="preserve">  </w:t>
      </w:r>
      <w:r w:rsidRPr="00741778">
        <w:rPr>
          <w:rFonts w:ascii="Calibri" w:hAnsi="Calibri" w:cs="Calibri"/>
          <w:sz w:val="24"/>
          <w:szCs w:val="24"/>
        </w:rPr>
        <w:t>definován pro Základní vozidla</w:t>
      </w:r>
      <w:r w:rsidR="00940800" w:rsidRPr="00741778">
        <w:rPr>
          <w:rFonts w:ascii="Calibri" w:hAnsi="Calibri" w:cs="Calibri"/>
          <w:sz w:val="24"/>
          <w:szCs w:val="24"/>
        </w:rPr>
        <w:t>.</w:t>
      </w:r>
      <w:r w:rsidRPr="00741778">
        <w:rPr>
          <w:rFonts w:ascii="Calibri" w:hAnsi="Calibri" w:cs="Calibri"/>
          <w:sz w:val="24"/>
          <w:szCs w:val="24"/>
        </w:rPr>
        <w:t xml:space="preserve"> </w:t>
      </w:r>
    </w:p>
    <w:p w14:paraId="0588E3B4" w14:textId="49DCCD52" w:rsidR="00940800" w:rsidRPr="00741778" w:rsidRDefault="004C2854" w:rsidP="00705B13">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 xml:space="preserve">Záložní </w:t>
      </w:r>
      <w:r w:rsidR="003F24F6" w:rsidRPr="00741778">
        <w:rPr>
          <w:rFonts w:ascii="Calibri" w:hAnsi="Calibri" w:cs="Calibri"/>
          <w:sz w:val="24"/>
          <w:szCs w:val="24"/>
        </w:rPr>
        <w:t>vozidla musí být vybavena systémem GPS s funkční komunikací se systémem</w:t>
      </w:r>
      <w:r w:rsidR="00940800" w:rsidRPr="00741778">
        <w:rPr>
          <w:rFonts w:ascii="Calibri" w:hAnsi="Calibri" w:cs="Calibri"/>
          <w:sz w:val="24"/>
          <w:szCs w:val="24"/>
        </w:rPr>
        <w:t>.</w:t>
      </w:r>
      <w:r w:rsidR="003F24F6" w:rsidRPr="00741778">
        <w:rPr>
          <w:rFonts w:ascii="Calibri" w:hAnsi="Calibri" w:cs="Calibri"/>
          <w:sz w:val="24"/>
          <w:szCs w:val="24"/>
        </w:rPr>
        <w:t xml:space="preserve"> </w:t>
      </w:r>
    </w:p>
    <w:p w14:paraId="19F5BF07" w14:textId="1B77C5C1" w:rsidR="003F24F6" w:rsidRPr="00741778" w:rsidDel="008C4B7F" w:rsidRDefault="003F24F6" w:rsidP="00705B13">
      <w:pPr>
        <w:pStyle w:val="Odstavecseseznamem"/>
        <w:numPr>
          <w:ilvl w:val="0"/>
          <w:numId w:val="31"/>
        </w:numPr>
        <w:spacing w:after="0"/>
        <w:jc w:val="both"/>
        <w:rPr>
          <w:del w:id="1" w:author="Jana Řehořková" w:date="2025-07-27T15:24:00Z" w16du:dateUtc="2025-07-27T13:24:00Z"/>
          <w:rFonts w:ascii="Calibri" w:hAnsi="Calibri" w:cs="Calibri"/>
          <w:sz w:val="24"/>
          <w:szCs w:val="24"/>
        </w:rPr>
      </w:pPr>
      <w:del w:id="2" w:author="Jana Řehořková" w:date="2025-07-27T15:24:00Z" w16du:dateUtc="2025-07-27T13:24:00Z">
        <w:r w:rsidRPr="00741778" w:rsidDel="008C4B7F">
          <w:rPr>
            <w:rFonts w:ascii="Calibri" w:hAnsi="Calibri" w:cs="Calibri"/>
            <w:sz w:val="24"/>
            <w:szCs w:val="24"/>
          </w:rPr>
          <w:delText xml:space="preserve">Základních vozidel a systémem Centrálního dispečinku IDS JK </w:delText>
        </w:r>
      </w:del>
    </w:p>
    <w:p w14:paraId="03AE2652" w14:textId="79453873" w:rsidR="003F24F6" w:rsidRPr="00741778" w:rsidRDefault="003F24F6" w:rsidP="00705B13">
      <w:pPr>
        <w:pStyle w:val="Odstavecseseznamem"/>
        <w:numPr>
          <w:ilvl w:val="0"/>
          <w:numId w:val="31"/>
        </w:numPr>
        <w:spacing w:after="0"/>
        <w:jc w:val="both"/>
        <w:rPr>
          <w:rFonts w:ascii="Calibri" w:hAnsi="Calibri" w:cs="Calibri"/>
          <w:sz w:val="24"/>
          <w:szCs w:val="24"/>
        </w:rPr>
      </w:pPr>
      <w:r w:rsidRPr="00741778">
        <w:rPr>
          <w:rFonts w:ascii="Calibri" w:hAnsi="Calibri" w:cs="Calibri"/>
          <w:sz w:val="24"/>
          <w:szCs w:val="24"/>
        </w:rPr>
        <w:t>informační systém s využitím mechanických pomůcek nebo systém z příměstské dopravy, který je schopen zobrazit směr, číslo Linky, Spoje v přední části, zadní části a na boku Vozidla (nevyžaduje se plnohodnotný informační systém, jak je definovaný u Základních vozidel</w:t>
      </w:r>
      <w:r w:rsidR="00940800" w:rsidRPr="00741778">
        <w:rPr>
          <w:rFonts w:ascii="Calibri" w:hAnsi="Calibri" w:cs="Calibri"/>
          <w:sz w:val="24"/>
          <w:szCs w:val="24"/>
        </w:rPr>
        <w:t>)</w:t>
      </w:r>
      <w:r w:rsidRPr="00741778">
        <w:rPr>
          <w:rFonts w:ascii="Calibri" w:hAnsi="Calibri" w:cs="Calibri"/>
          <w:sz w:val="24"/>
          <w:szCs w:val="24"/>
        </w:rPr>
        <w:t xml:space="preserve">. </w:t>
      </w:r>
    </w:p>
    <w:p w14:paraId="4B00C2CC" w14:textId="77777777" w:rsidR="003F24F6" w:rsidRPr="003F24F6" w:rsidRDefault="003F24F6" w:rsidP="00021C8C">
      <w:pPr>
        <w:jc w:val="both"/>
      </w:pPr>
    </w:p>
    <w:p w14:paraId="344EA9CB" w14:textId="77777777" w:rsidR="00705B13" w:rsidRDefault="003F24F6" w:rsidP="00021C8C">
      <w:pPr>
        <w:pStyle w:val="Odstavecseseznamem"/>
        <w:numPr>
          <w:ilvl w:val="0"/>
          <w:numId w:val="32"/>
        </w:numPr>
        <w:ind w:left="426" w:hanging="426"/>
        <w:jc w:val="both"/>
        <w:rPr>
          <w:rFonts w:ascii="Calibri" w:hAnsi="Calibri" w:cs="Calibri"/>
          <w:b/>
          <w:bCs/>
          <w:sz w:val="24"/>
          <w:szCs w:val="24"/>
        </w:rPr>
      </w:pPr>
      <w:r w:rsidRPr="00705B13">
        <w:rPr>
          <w:rFonts w:ascii="Calibri" w:hAnsi="Calibri" w:cs="Calibri"/>
          <w:b/>
          <w:bCs/>
          <w:sz w:val="24"/>
          <w:szCs w:val="24"/>
        </w:rPr>
        <w:t xml:space="preserve">POŽADAVKY NA MINIMÁLNÍ STANDARDY KVALITY A BEZPEČNOSTI PRO ZÁKLADNÍ VOZIDLA PRO PLNĚNÍ VEŘEJNÉ ZAKÁZKY </w:t>
      </w:r>
    </w:p>
    <w:p w14:paraId="7B376948" w14:textId="77777777" w:rsidR="00705B13" w:rsidRDefault="00705B13" w:rsidP="00705B13">
      <w:pPr>
        <w:pStyle w:val="Odstavecseseznamem"/>
        <w:ind w:left="426"/>
        <w:jc w:val="both"/>
        <w:rPr>
          <w:rFonts w:ascii="Calibri" w:hAnsi="Calibri" w:cs="Calibri"/>
          <w:b/>
          <w:bCs/>
          <w:sz w:val="24"/>
          <w:szCs w:val="24"/>
        </w:rPr>
      </w:pPr>
    </w:p>
    <w:p w14:paraId="1E2C9B9F" w14:textId="02C0AA37" w:rsidR="003F24F6" w:rsidRPr="00705B13" w:rsidRDefault="003F24F6" w:rsidP="00705B13">
      <w:pPr>
        <w:pStyle w:val="Odstavecseseznamem"/>
        <w:numPr>
          <w:ilvl w:val="0"/>
          <w:numId w:val="33"/>
        </w:numPr>
        <w:jc w:val="both"/>
        <w:rPr>
          <w:rFonts w:ascii="Calibri" w:hAnsi="Calibri" w:cs="Calibri"/>
          <w:b/>
          <w:bCs/>
          <w:sz w:val="24"/>
          <w:szCs w:val="24"/>
        </w:rPr>
      </w:pPr>
      <w:r w:rsidRPr="00705B13">
        <w:rPr>
          <w:rFonts w:ascii="Calibri" w:hAnsi="Calibri" w:cs="Calibri"/>
          <w:sz w:val="24"/>
          <w:szCs w:val="24"/>
        </w:rPr>
        <w:t xml:space="preserve">VNITŘNÍ INFORMAČNÍ SYSTÉM PRO CESTUJÍCÍ – ELEKTRONICKÉ INFORMAČNÍ PANELY </w:t>
      </w:r>
    </w:p>
    <w:p w14:paraId="305AED04" w14:textId="427B92DA"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PŘEDNÍ SMĚROVÝ ELEKTRONICKÝ PANEL NEBO TABULE – VNĚJŠÍ </w:t>
      </w:r>
    </w:p>
    <w:p w14:paraId="2B438C85" w14:textId="0C9ECCC8"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BOČNÍ SMĚROVÝ ELEKTRONICKÝ PANEL NEBO SMĚROVÁ TABULE – VNĚJŠÍ </w:t>
      </w:r>
    </w:p>
    <w:p w14:paraId="59728A87" w14:textId="5A7DBCBE"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ZADNÍ ELEKTRONICKÝ PANEL NEBO TABULE – VNĚJŠÍ </w:t>
      </w:r>
    </w:p>
    <w:p w14:paraId="1A39506F" w14:textId="38301438"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ELEKTRONICKÝ VIZUÁLNÍ INFORMAČNÍ SYSTÉM – VNITŘNÍ </w:t>
      </w:r>
    </w:p>
    <w:p w14:paraId="23CF81AD" w14:textId="1D862FCB"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DVEŘE VOZIDLA </w:t>
      </w:r>
    </w:p>
    <w:p w14:paraId="6AAE8B08" w14:textId="392D58AD"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SIGNALIZAČNÍ ZAŘÍZENÍ UVNITŘ VOZIDLA </w:t>
      </w:r>
    </w:p>
    <w:p w14:paraId="4518B328" w14:textId="64D36029"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INFORMAČNÍ VITRÍNY </w:t>
      </w:r>
    </w:p>
    <w:p w14:paraId="5F9DEC08" w14:textId="45A04D00"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INFORMAČNÍ PIKTOGRAMY </w:t>
      </w:r>
    </w:p>
    <w:p w14:paraId="4874DB54" w14:textId="6901C8DB"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KLIMATICKÁ A SVĚTELNÁ POHODA VOZIDEL </w:t>
      </w:r>
    </w:p>
    <w:p w14:paraId="460EF8FC" w14:textId="22F7BC81"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STÁŘÍ A TECHNICKÝ STAV VOZIDEL </w:t>
      </w:r>
    </w:p>
    <w:p w14:paraId="4772C2B9" w14:textId="7868FF66"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PROSTOR PRO CESTUJÍCÍ, KOMFORT </w:t>
      </w:r>
    </w:p>
    <w:p w14:paraId="18A5119F" w14:textId="66C0721B"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VNĚJŠÍ NÁTĚR VOZIDEL </w:t>
      </w:r>
    </w:p>
    <w:p w14:paraId="0FA1AF25" w14:textId="4765E2A7"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REKLAMNÍ PLOCHY </w:t>
      </w:r>
    </w:p>
    <w:p w14:paraId="48C8E2A0" w14:textId="2C57488C"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AKUSTICKÝ INFORMAČNÍ SYSTÉM </w:t>
      </w:r>
    </w:p>
    <w:p w14:paraId="5DAAF934" w14:textId="7D10BE5C"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GPS – SYSTÉM PRO LOKALIZACI VOZIDLA </w:t>
      </w:r>
    </w:p>
    <w:p w14:paraId="03271B02" w14:textId="4EFE1487"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ČISTOTA A VZHLED VOZIDEL </w:t>
      </w:r>
    </w:p>
    <w:p w14:paraId="0E43CA69" w14:textId="2F274673"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USPOŘÁDÁNÍ VOZIDLA </w:t>
      </w:r>
    </w:p>
    <w:p w14:paraId="59B8D7D7" w14:textId="13C8E557"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VYHRAZENÁ MÍSTA </w:t>
      </w:r>
    </w:p>
    <w:p w14:paraId="7F9B52EF" w14:textId="40A74FD2" w:rsidR="003F24F6" w:rsidRPr="00705B13" w:rsidRDefault="003F24F6" w:rsidP="00705B13">
      <w:pPr>
        <w:pStyle w:val="Odstavecseseznamem"/>
        <w:numPr>
          <w:ilvl w:val="0"/>
          <w:numId w:val="33"/>
        </w:numPr>
        <w:jc w:val="both"/>
        <w:rPr>
          <w:rFonts w:ascii="Calibri" w:hAnsi="Calibri" w:cs="Calibri"/>
          <w:sz w:val="24"/>
          <w:szCs w:val="24"/>
        </w:rPr>
      </w:pPr>
      <w:r w:rsidRPr="00705B13">
        <w:rPr>
          <w:rFonts w:ascii="Calibri" w:hAnsi="Calibri" w:cs="Calibri"/>
          <w:sz w:val="24"/>
          <w:szCs w:val="24"/>
        </w:rPr>
        <w:t xml:space="preserve">ODBAVOVACÍ A PRODEJNÍ ZAŘÍZENÍ </w:t>
      </w:r>
    </w:p>
    <w:p w14:paraId="04C988F9" w14:textId="77777777" w:rsidR="003F24F6" w:rsidRDefault="003F24F6" w:rsidP="00021C8C">
      <w:pPr>
        <w:jc w:val="both"/>
        <w:rPr>
          <w:b/>
          <w:bCs/>
        </w:rPr>
      </w:pPr>
      <w:r w:rsidRPr="003F24F6">
        <w:rPr>
          <w:b/>
          <w:bCs/>
        </w:rPr>
        <w:t xml:space="preserve">Níže uvedené požadavky (v bodech </w:t>
      </w:r>
      <w:proofErr w:type="gramStart"/>
      <w:r w:rsidRPr="003F24F6">
        <w:rPr>
          <w:b/>
          <w:bCs/>
        </w:rPr>
        <w:t>1 – 21</w:t>
      </w:r>
      <w:proofErr w:type="gramEnd"/>
      <w:r w:rsidRPr="003F24F6">
        <w:rPr>
          <w:b/>
          <w:bCs/>
        </w:rPr>
        <w:t xml:space="preserve">) se vztahují pouze na Základní vozidla, nevyplývá-li z požadavků na Záložní vozidla stanovených výše jinak. </w:t>
      </w:r>
    </w:p>
    <w:p w14:paraId="29D86310" w14:textId="77777777" w:rsidR="00940800" w:rsidRPr="003F24F6" w:rsidRDefault="00940800" w:rsidP="00021C8C">
      <w:pPr>
        <w:jc w:val="both"/>
      </w:pPr>
    </w:p>
    <w:p w14:paraId="42986C88"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b/>
          <w:bCs/>
          <w:sz w:val="24"/>
          <w:szCs w:val="24"/>
        </w:rPr>
        <w:t xml:space="preserve">AD 1) INFORMAČNÍ SYSTÉM PRO CESTUJÍCÍ – ELEKTRONICKÉ INFORMAČNÍ PANELY </w:t>
      </w:r>
    </w:p>
    <w:p w14:paraId="6C888076"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b/>
          <w:bCs/>
          <w:sz w:val="24"/>
          <w:szCs w:val="24"/>
        </w:rPr>
        <w:t xml:space="preserve">Požadavky na vnitřní informační systém Vozidel </w:t>
      </w:r>
    </w:p>
    <w:p w14:paraId="4BB50DA7" w14:textId="6A471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b/>
          <w:bCs/>
          <w:sz w:val="24"/>
          <w:szCs w:val="24"/>
        </w:rPr>
        <w:t xml:space="preserve">(blíže viz Příloha č. </w:t>
      </w:r>
      <w:r w:rsidR="00433ABA">
        <w:rPr>
          <w:rFonts w:ascii="Calibri" w:hAnsi="Calibri" w:cs="Calibri"/>
          <w:b/>
          <w:bCs/>
          <w:sz w:val="24"/>
          <w:szCs w:val="24"/>
        </w:rPr>
        <w:t>5</w:t>
      </w:r>
      <w:r w:rsidRPr="00705B13">
        <w:rPr>
          <w:rFonts w:ascii="Calibri" w:hAnsi="Calibri" w:cs="Calibri"/>
          <w:b/>
          <w:bCs/>
          <w:sz w:val="24"/>
          <w:szCs w:val="24"/>
        </w:rPr>
        <w:t xml:space="preserve">.2 Technické požadavky potřebné pro fungování informačního systému) </w:t>
      </w:r>
    </w:p>
    <w:p w14:paraId="7BD990F6"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sz w:val="24"/>
          <w:szCs w:val="24"/>
        </w:rPr>
        <w:t xml:space="preserve">Informačním systémem Vozidla se rozumí všechna audiovizuální zařízení Vozidla, která poskytují informace cestujícím během nasazení Vozidla na Lince, resp. Spoji. </w:t>
      </w:r>
    </w:p>
    <w:p w14:paraId="4F16848B" w14:textId="649B30A4" w:rsidR="003F24F6" w:rsidRPr="00705B13" w:rsidRDefault="003F24F6" w:rsidP="00705B13">
      <w:pPr>
        <w:spacing w:line="240" w:lineRule="auto"/>
        <w:jc w:val="both"/>
        <w:rPr>
          <w:rFonts w:ascii="Calibri" w:hAnsi="Calibri" w:cs="Calibri"/>
          <w:sz w:val="24"/>
          <w:szCs w:val="24"/>
        </w:rPr>
      </w:pPr>
      <w:r w:rsidRPr="00705B13">
        <w:rPr>
          <w:rFonts w:ascii="Calibri" w:hAnsi="Calibri" w:cs="Calibri"/>
          <w:sz w:val="24"/>
          <w:szCs w:val="24"/>
        </w:rPr>
        <w:t>Technologie a provedení informačních panelů (zobrazovacích zařízení) musí být zvoleno s ohledem na konstrukci příslušného Vozidla tak, že všechny informační panely musí být čitelné při přímém i nepřímém slunečním osvětlení, při umělém osvětlení i ve tmě.</w:t>
      </w:r>
    </w:p>
    <w:p w14:paraId="4AEDBEAC"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sz w:val="24"/>
          <w:szCs w:val="24"/>
        </w:rPr>
        <w:t xml:space="preserve">Každé Vozidlo musí být vybaveno funkčním vnitřním elektronickým vizuálním informačním panelem. Jedná se o informační panel tvořený LCD monitorem umístěným u stropu ve středu uličky v přední části Vozidla o úhlopříčce minimálně 29“, poměru stran 32:9 ±10 % a minimálním rozlišení 1920 ˣ 540 bodů, na němž se zobrazují informace: Číslo Linky, název aktuální cílové Zastávky, název příští Zastávky (příp. její charakter: na znamení atp.), názvy vybraných nácestných Zastávek (po projetí mizí), piktogramy (přestup na MHD, vlak, výluka, Zastávka na znamení, apod.), zobrazovač času (musí být schopen zobrazovat aktuální čas přebíraný od palubního PC tím je zaručena jednotnost času ve Vozidle), možnost kombinace cizojazyčných informaci. </w:t>
      </w:r>
    </w:p>
    <w:p w14:paraId="1DB8A7AD"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sz w:val="24"/>
          <w:szCs w:val="24"/>
        </w:rPr>
        <w:t xml:space="preserve">Doplňující možné informace na LCD: číslo zóny, čas, přestupy, další dopravní informace (mimořádnosti, výluky). </w:t>
      </w:r>
    </w:p>
    <w:p w14:paraId="50054D7F"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sz w:val="24"/>
          <w:szCs w:val="24"/>
        </w:rPr>
        <w:t xml:space="preserve">Přesný vzhled a obsah textu elektronického panelu nebo tabule stanovuje Objednatel a Dopravce je povinen dodržovat nastavení zobrazování informací stanovené Objednatelem, je-li to objektivně možné. Systém zobrazování informací na LCD monitoru musí nastaven tak, aby bylo možné softwarově upravovat barvy, fonty, příp. rozměry jednotlivých prvků obrazu. Systém zobrazování informací na LCD monitoru musí umožnit rozdělení obrazovky na dvě části dle požadavků Objednatele. </w:t>
      </w:r>
    </w:p>
    <w:p w14:paraId="767ADD12"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sz w:val="24"/>
          <w:szCs w:val="24"/>
        </w:rPr>
        <w:t xml:space="preserve">Požadavky zde uvedené se v plném rozsahu vztahují na informační systém, který bude jednotný ve všech Vozidlech. </w:t>
      </w:r>
    </w:p>
    <w:p w14:paraId="627FF6DF" w14:textId="77777777" w:rsidR="003F24F6" w:rsidRPr="00705B13" w:rsidRDefault="003F24F6" w:rsidP="00705B13">
      <w:pPr>
        <w:spacing w:line="240" w:lineRule="auto"/>
        <w:jc w:val="both"/>
        <w:rPr>
          <w:rFonts w:ascii="Calibri" w:hAnsi="Calibri" w:cs="Calibri"/>
          <w:b/>
          <w:bCs/>
          <w:sz w:val="24"/>
          <w:szCs w:val="24"/>
        </w:rPr>
      </w:pPr>
      <w:r w:rsidRPr="00705B13">
        <w:rPr>
          <w:rFonts w:ascii="Calibri" w:hAnsi="Calibri" w:cs="Calibri"/>
          <w:b/>
          <w:bCs/>
          <w:sz w:val="24"/>
          <w:szCs w:val="24"/>
        </w:rPr>
        <w:t xml:space="preserve">Z hlediska podávání informací budou sjednoceny: </w:t>
      </w:r>
    </w:p>
    <w:p w14:paraId="321357E7" w14:textId="2588BE3D" w:rsidR="003F24F6" w:rsidRPr="00705B13" w:rsidRDefault="003F24F6" w:rsidP="00705B13">
      <w:pPr>
        <w:numPr>
          <w:ilvl w:val="0"/>
          <w:numId w:val="4"/>
        </w:numPr>
        <w:spacing w:line="240" w:lineRule="auto"/>
        <w:jc w:val="both"/>
        <w:rPr>
          <w:rFonts w:ascii="Calibri" w:hAnsi="Calibri" w:cs="Calibri"/>
          <w:sz w:val="24"/>
          <w:szCs w:val="24"/>
        </w:rPr>
      </w:pPr>
      <w:r w:rsidRPr="00705B13">
        <w:rPr>
          <w:rFonts w:ascii="Calibri" w:hAnsi="Calibri" w:cs="Calibri"/>
          <w:sz w:val="24"/>
          <w:szCs w:val="24"/>
        </w:rPr>
        <w:t xml:space="preserve">způsoby zobrazování informací a způsoby hlášení pro cestující i řidiče ve Vozidlech zapojených do IDS JK (Integrovaný dopravní systém Jihočeského kraje), možnosti přístupu na jednotlivá zařízení v informačních systémech Vozidel zasíláním přímých pokynů a hlášení z Centrálního dispečinku IDS JK. Toto se týká i souborů, které je nutno synchronizovat na Vozidlech s databází na Centrálního dispečinku IDS JK. </w:t>
      </w:r>
    </w:p>
    <w:p w14:paraId="079C383D"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b/>
          <w:bCs/>
          <w:sz w:val="24"/>
          <w:szCs w:val="24"/>
        </w:rPr>
        <w:t xml:space="preserve">Sjednocení se týká všech složek informačního systému, tj.: </w:t>
      </w:r>
    </w:p>
    <w:p w14:paraId="0F263DBA" w14:textId="4959C12D"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optických informačních systémů Vozidla, tzn. vnitřních a vnějších informačních panelů Vozidla, </w:t>
      </w:r>
    </w:p>
    <w:p w14:paraId="491AB993" w14:textId="341F3F74"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systému akustických hlášení pro cestující uvnitř a vně vozu a pro informování řidiče, </w:t>
      </w:r>
    </w:p>
    <w:p w14:paraId="418C0929" w14:textId="132D9F5E" w:rsidR="00940800"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systému pro informování nevidomých, </w:t>
      </w:r>
    </w:p>
    <w:p w14:paraId="628C34C7" w14:textId="4D439847" w:rsidR="00940800"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palubního počítače Vozidla pro komunikaci s pracovištěm Centrálního dispečinku IDS JK (tato komunikace bude sjednána po uzavření Smlouvy), </w:t>
      </w:r>
    </w:p>
    <w:p w14:paraId="7690BA4A" w14:textId="6915930E" w:rsidR="00940800"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zapojení a instalace ve Vozidlech MHD v IDS JK. </w:t>
      </w:r>
    </w:p>
    <w:p w14:paraId="6CC86051" w14:textId="0AF58512"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Informační systém Vozidel MHD v IDS JK bude napojen na systém, který umožňuje sledování polohy Vozidla, se kterým musí komunikovat. Zobrazování a hlášení informací ve Vozidlech bude probíhat ve většině níže popsaných případů automaticky, a to na základě vyhodnocení polohy Vozidla (ze systému GPS). </w:t>
      </w:r>
    </w:p>
    <w:p w14:paraId="5E2403ED"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b/>
          <w:bCs/>
          <w:sz w:val="24"/>
          <w:szCs w:val="24"/>
        </w:rPr>
        <w:t xml:space="preserve">Poskytované informace </w:t>
      </w:r>
    </w:p>
    <w:p w14:paraId="6A04CAB7" w14:textId="09F6E8CE" w:rsidR="003F24F6" w:rsidRPr="00705B13" w:rsidRDefault="003F24F6" w:rsidP="00705B13">
      <w:pPr>
        <w:spacing w:after="0" w:line="240" w:lineRule="auto"/>
        <w:jc w:val="both"/>
        <w:rPr>
          <w:rFonts w:ascii="Calibri" w:hAnsi="Calibri" w:cs="Calibri"/>
          <w:sz w:val="24"/>
          <w:szCs w:val="24"/>
        </w:rPr>
      </w:pPr>
      <w:r w:rsidRPr="00705B13">
        <w:rPr>
          <w:rFonts w:ascii="Calibri" w:hAnsi="Calibri" w:cs="Calibri"/>
          <w:sz w:val="24"/>
          <w:szCs w:val="24"/>
        </w:rPr>
        <w:t xml:space="preserve">Jak bylo výše uvedeno, informačním systémem Vozidel MHD v IDS JK se rozumí všechna elektronická audiovizuální zařízení Vozidla, která poskytují informace cestujícím a řidiči během nasazení Vozidla na Lince, resp. Spoji. Informace podávané tímto systémem jsou: </w:t>
      </w:r>
    </w:p>
    <w:p w14:paraId="66D14C99" w14:textId="540D2B9D" w:rsidR="007B6534"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základní dopravní informace (poloha Vozidla na trase včetně informací o čase, Zastávce a tarifní zóně), </w:t>
      </w:r>
    </w:p>
    <w:p w14:paraId="73A0B9D1" w14:textId="298A283F"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doplňkové dopravní informace (návaznosti, přestupy, mimořádné zprávy z dopravy), </w:t>
      </w:r>
    </w:p>
    <w:p w14:paraId="03A87692" w14:textId="3D18074D"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ostatní informace</w:t>
      </w:r>
      <w:r w:rsidR="00705B13">
        <w:rPr>
          <w:rFonts w:ascii="Calibri" w:hAnsi="Calibri" w:cs="Calibri"/>
          <w:sz w:val="24"/>
          <w:szCs w:val="24"/>
        </w:rPr>
        <w:t>.</w:t>
      </w:r>
      <w:r w:rsidRPr="00705B13">
        <w:rPr>
          <w:rFonts w:ascii="Calibri" w:hAnsi="Calibri" w:cs="Calibri"/>
          <w:sz w:val="24"/>
          <w:szCs w:val="24"/>
        </w:rPr>
        <w:t xml:space="preserve"> </w:t>
      </w:r>
    </w:p>
    <w:p w14:paraId="3DD289BA" w14:textId="77777777" w:rsidR="007B6534" w:rsidRPr="00705B13" w:rsidRDefault="007B6534" w:rsidP="00705B13">
      <w:pPr>
        <w:spacing w:after="0" w:line="240" w:lineRule="auto"/>
        <w:jc w:val="both"/>
        <w:rPr>
          <w:rFonts w:ascii="Calibri" w:hAnsi="Calibri" w:cs="Calibri"/>
          <w:sz w:val="24"/>
          <w:szCs w:val="24"/>
        </w:rPr>
      </w:pPr>
    </w:p>
    <w:p w14:paraId="70D97C67" w14:textId="0FFED232" w:rsidR="003F24F6" w:rsidRPr="00705B13" w:rsidRDefault="003F24F6" w:rsidP="00705B13">
      <w:pPr>
        <w:spacing w:after="0" w:line="240" w:lineRule="auto"/>
        <w:jc w:val="both"/>
        <w:rPr>
          <w:rFonts w:ascii="Calibri" w:hAnsi="Calibri" w:cs="Calibri"/>
          <w:sz w:val="24"/>
          <w:szCs w:val="24"/>
        </w:rPr>
      </w:pPr>
      <w:r w:rsidRPr="00705B13">
        <w:rPr>
          <w:rFonts w:ascii="Calibri" w:hAnsi="Calibri" w:cs="Calibri"/>
          <w:sz w:val="24"/>
          <w:szCs w:val="24"/>
        </w:rPr>
        <w:t xml:space="preserve">Zprostředkování základních a doplňkových dopravních informací dle bodů a. a b. má vždy přednost před ostatními informacemi. Marketingové, popř. jiné informace, od Objednatele nebo jím pověřeného subjektu mají přednost před marketingovými či jinými informacemi. Poskytování těchto dalších informací nesmí snížit srozumitelnost a přehlednost základních a doplňkových dopravních informací. </w:t>
      </w:r>
    </w:p>
    <w:p w14:paraId="6286728D" w14:textId="77777777" w:rsidR="003F24F6" w:rsidRPr="00705B13" w:rsidRDefault="003F24F6" w:rsidP="00705B13">
      <w:pPr>
        <w:spacing w:after="0" w:line="240" w:lineRule="auto"/>
        <w:jc w:val="both"/>
        <w:rPr>
          <w:rFonts w:ascii="Calibri" w:hAnsi="Calibri" w:cs="Calibri"/>
          <w:sz w:val="24"/>
          <w:szCs w:val="24"/>
        </w:rPr>
      </w:pPr>
      <w:r w:rsidRPr="00705B13">
        <w:rPr>
          <w:rFonts w:ascii="Calibri" w:hAnsi="Calibri" w:cs="Calibri"/>
          <w:sz w:val="24"/>
          <w:szCs w:val="24"/>
        </w:rPr>
        <w:t xml:space="preserve">Základní a doplňkové dopravní informace jsou zobrazovány na všech typech informačních panelů Vozidla dle dále popsaných pravidel. Ostatní informace (marketingové informace apod.) jsou zobrazovány pouze na vnitřním LCD panelu dle dále popsaných pravidel. </w:t>
      </w:r>
    </w:p>
    <w:p w14:paraId="34717816" w14:textId="77777777" w:rsidR="007B6534" w:rsidRDefault="007B6534" w:rsidP="00705B13">
      <w:pPr>
        <w:spacing w:line="240" w:lineRule="auto"/>
        <w:jc w:val="both"/>
        <w:rPr>
          <w:b/>
          <w:bCs/>
        </w:rPr>
      </w:pPr>
    </w:p>
    <w:p w14:paraId="5AE5843B" w14:textId="50FA7BF0" w:rsidR="003F24F6" w:rsidRPr="00705B13" w:rsidRDefault="003F24F6" w:rsidP="00705B13">
      <w:pPr>
        <w:spacing w:line="240" w:lineRule="auto"/>
        <w:jc w:val="both"/>
        <w:rPr>
          <w:rFonts w:ascii="Calibri" w:hAnsi="Calibri" w:cs="Calibri"/>
          <w:sz w:val="24"/>
          <w:szCs w:val="24"/>
        </w:rPr>
      </w:pPr>
      <w:r w:rsidRPr="00705B13">
        <w:rPr>
          <w:rFonts w:ascii="Calibri" w:hAnsi="Calibri" w:cs="Calibri"/>
          <w:b/>
          <w:bCs/>
          <w:sz w:val="24"/>
          <w:szCs w:val="24"/>
        </w:rPr>
        <w:t xml:space="preserve">Vnější informační panely </w:t>
      </w:r>
    </w:p>
    <w:p w14:paraId="320EB2B0" w14:textId="77777777" w:rsidR="003F24F6" w:rsidRPr="00705B13" w:rsidRDefault="003F24F6" w:rsidP="00705B13">
      <w:pPr>
        <w:spacing w:line="240" w:lineRule="auto"/>
        <w:jc w:val="both"/>
        <w:rPr>
          <w:rFonts w:ascii="Calibri" w:hAnsi="Calibri" w:cs="Calibri"/>
          <w:sz w:val="24"/>
          <w:szCs w:val="24"/>
        </w:rPr>
      </w:pPr>
      <w:r w:rsidRPr="00705B13">
        <w:rPr>
          <w:rFonts w:ascii="Calibri" w:hAnsi="Calibri" w:cs="Calibri"/>
          <w:sz w:val="24"/>
          <w:szCs w:val="24"/>
        </w:rPr>
        <w:t xml:space="preserve">Vnější informační panely musí být umístěny tak, aby zobrazované informace byly plně viditelné cestujícím vně Vozidla. </w:t>
      </w:r>
    </w:p>
    <w:p w14:paraId="78E9C8F3" w14:textId="77777777" w:rsidR="003F24F6" w:rsidRPr="00705B13" w:rsidRDefault="003F24F6" w:rsidP="00705B13">
      <w:pPr>
        <w:spacing w:after="0" w:line="240" w:lineRule="auto"/>
        <w:jc w:val="both"/>
        <w:rPr>
          <w:rFonts w:ascii="Calibri" w:hAnsi="Calibri" w:cs="Calibri"/>
          <w:sz w:val="24"/>
          <w:szCs w:val="24"/>
        </w:rPr>
      </w:pPr>
      <w:r w:rsidRPr="00705B13">
        <w:rPr>
          <w:rFonts w:ascii="Calibri" w:hAnsi="Calibri" w:cs="Calibri"/>
          <w:sz w:val="24"/>
          <w:szCs w:val="24"/>
        </w:rPr>
        <w:t xml:space="preserve">Na vnějších informačních panelech jsou zobrazovány takové informace, které pomohou cestujícímu v orientaci mezi Vozidly, tedy číslo Linky, konečná Zastávka, nácestné Zastávky a případně další informace. </w:t>
      </w:r>
    </w:p>
    <w:p w14:paraId="3BCF0944" w14:textId="77777777" w:rsidR="003F24F6" w:rsidRPr="00705B13" w:rsidRDefault="003F24F6" w:rsidP="00705B13">
      <w:pPr>
        <w:spacing w:after="0" w:line="240" w:lineRule="auto"/>
        <w:jc w:val="both"/>
        <w:rPr>
          <w:rFonts w:ascii="Calibri" w:hAnsi="Calibri" w:cs="Calibri"/>
          <w:b/>
          <w:bCs/>
          <w:sz w:val="24"/>
          <w:szCs w:val="24"/>
        </w:rPr>
      </w:pPr>
      <w:r w:rsidRPr="00705B13">
        <w:rPr>
          <w:rFonts w:ascii="Calibri" w:hAnsi="Calibri" w:cs="Calibri"/>
          <w:b/>
          <w:bCs/>
          <w:sz w:val="24"/>
          <w:szCs w:val="24"/>
        </w:rPr>
        <w:t xml:space="preserve">Základní technické parametry vnějších informačních panelů: </w:t>
      </w:r>
    </w:p>
    <w:p w14:paraId="10A33A44" w14:textId="2DEF07FB"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barva bodu – základní oranžová s možností přepnout dle objednání Objednavatele na jinou barvu. </w:t>
      </w:r>
    </w:p>
    <w:p w14:paraId="60FEFDE5" w14:textId="388BD864"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pro zvýšení kontrastu panelů budou užity tzv. „černé diody“. </w:t>
      </w:r>
    </w:p>
    <w:p w14:paraId="315F2710" w14:textId="6238994B"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rozteč svítivých bodů – </w:t>
      </w:r>
      <w:proofErr w:type="gramStart"/>
      <w:r w:rsidRPr="00705B13">
        <w:rPr>
          <w:rFonts w:ascii="Calibri" w:hAnsi="Calibri" w:cs="Calibri"/>
          <w:sz w:val="24"/>
          <w:szCs w:val="24"/>
        </w:rPr>
        <w:t>8 - 10</w:t>
      </w:r>
      <w:proofErr w:type="gramEnd"/>
      <w:r w:rsidRPr="00705B13">
        <w:rPr>
          <w:rFonts w:ascii="Calibri" w:hAnsi="Calibri" w:cs="Calibri"/>
          <w:sz w:val="24"/>
          <w:szCs w:val="24"/>
        </w:rPr>
        <w:t xml:space="preserve"> mm, </w:t>
      </w:r>
    </w:p>
    <w:p w14:paraId="2A6A67BB" w14:textId="01129AF8"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minimální počet zobrazovacích bodů </w:t>
      </w:r>
      <w:r w:rsidR="007453B1">
        <w:rPr>
          <w:rFonts w:ascii="Calibri" w:hAnsi="Calibri" w:cs="Calibri"/>
          <w:sz w:val="24"/>
          <w:szCs w:val="24"/>
        </w:rPr>
        <w:t>je stanoven u jednotlivých panelů,</w:t>
      </w:r>
      <w:r w:rsidRPr="00705B13">
        <w:rPr>
          <w:rFonts w:ascii="Calibri" w:hAnsi="Calibri" w:cs="Calibri"/>
          <w:sz w:val="24"/>
          <w:szCs w:val="24"/>
        </w:rPr>
        <w:t xml:space="preserve"> </w:t>
      </w:r>
    </w:p>
    <w:p w14:paraId="4F1A3F62" w14:textId="40CAE6D0"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čitelnost – z 50 m při 100 % využití zobrazovacích bodů na výšku jednořádkového textu. </w:t>
      </w:r>
    </w:p>
    <w:p w14:paraId="089890F5" w14:textId="77777777"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Vozidlo musí disponovat následujícími vnějšími informačními panely: přední, boční a zadní, na kterých se informace zobrazují tak, jak je uvedeno dále. </w:t>
      </w:r>
    </w:p>
    <w:p w14:paraId="11EDDB2D" w14:textId="77777777" w:rsidR="007B6534" w:rsidRPr="00705B13" w:rsidRDefault="007B6534" w:rsidP="00705B13">
      <w:pPr>
        <w:spacing w:after="0" w:line="240" w:lineRule="auto"/>
        <w:jc w:val="both"/>
        <w:rPr>
          <w:rFonts w:ascii="Calibri" w:hAnsi="Calibri" w:cs="Calibri"/>
          <w:sz w:val="24"/>
          <w:szCs w:val="24"/>
        </w:rPr>
      </w:pPr>
    </w:p>
    <w:p w14:paraId="5FFDC2A5" w14:textId="77777777" w:rsidR="003F24F6" w:rsidRPr="00705B13" w:rsidRDefault="003F24F6" w:rsidP="00705B13">
      <w:pPr>
        <w:spacing w:after="0" w:line="240" w:lineRule="auto"/>
        <w:jc w:val="both"/>
        <w:rPr>
          <w:rFonts w:ascii="Calibri" w:hAnsi="Calibri" w:cs="Calibri"/>
          <w:sz w:val="24"/>
          <w:szCs w:val="24"/>
        </w:rPr>
      </w:pPr>
      <w:r w:rsidRPr="00705B13">
        <w:rPr>
          <w:rFonts w:ascii="Calibri" w:hAnsi="Calibri" w:cs="Calibri"/>
          <w:b/>
          <w:bCs/>
          <w:sz w:val="24"/>
          <w:szCs w:val="24"/>
        </w:rPr>
        <w:t xml:space="preserve">AD 2) PŘEDNÍ SMĚROVÝ ELEKTRONICKÝ PANEL NEBO TABULE – VNĚJŠÍ </w:t>
      </w:r>
    </w:p>
    <w:p w14:paraId="572BEC2D" w14:textId="77777777" w:rsidR="00705B13" w:rsidRDefault="00705B13" w:rsidP="00705B13">
      <w:pPr>
        <w:spacing w:after="0" w:line="240" w:lineRule="auto"/>
        <w:jc w:val="both"/>
        <w:rPr>
          <w:rFonts w:ascii="Calibri" w:hAnsi="Calibri" w:cs="Calibri"/>
          <w:sz w:val="24"/>
          <w:szCs w:val="24"/>
        </w:rPr>
      </w:pPr>
    </w:p>
    <w:p w14:paraId="25212443" w14:textId="2A854EC7" w:rsidR="003F24F6" w:rsidRPr="00705B13" w:rsidRDefault="003F24F6" w:rsidP="00705B13">
      <w:pPr>
        <w:spacing w:after="0" w:line="240" w:lineRule="auto"/>
        <w:jc w:val="both"/>
        <w:rPr>
          <w:rFonts w:ascii="Calibri" w:hAnsi="Calibri" w:cs="Calibri"/>
          <w:sz w:val="24"/>
          <w:szCs w:val="24"/>
        </w:rPr>
      </w:pPr>
      <w:r w:rsidRPr="00705B13">
        <w:rPr>
          <w:rFonts w:ascii="Calibri" w:hAnsi="Calibri" w:cs="Calibri"/>
          <w:sz w:val="24"/>
          <w:szCs w:val="24"/>
        </w:rPr>
        <w:t xml:space="preserve">Všechna Vozidla standardu musí být vybavena v přední části Vozidla elektronickým směrovým panelem umístěným v horní části čelního okna nejlépe přes celou jeho šířku (případně zabudovaným do karoserie v horní části čela Vozidla nejlépe přes celou jeho šířku). </w:t>
      </w:r>
    </w:p>
    <w:p w14:paraId="0378DC89" w14:textId="77777777" w:rsidR="003F24F6" w:rsidRPr="00705B13" w:rsidRDefault="003F24F6" w:rsidP="00705B13">
      <w:pPr>
        <w:spacing w:after="0" w:line="240" w:lineRule="auto"/>
        <w:jc w:val="both"/>
        <w:rPr>
          <w:rFonts w:ascii="Calibri" w:hAnsi="Calibri" w:cs="Calibri"/>
          <w:b/>
          <w:bCs/>
          <w:sz w:val="24"/>
          <w:szCs w:val="24"/>
        </w:rPr>
      </w:pPr>
      <w:r w:rsidRPr="00705B13">
        <w:rPr>
          <w:rFonts w:ascii="Calibri" w:hAnsi="Calibri" w:cs="Calibri"/>
          <w:sz w:val="24"/>
          <w:szCs w:val="24"/>
        </w:rPr>
        <w:t xml:space="preserve">Vnější informační panel – přední (s LED maticí min. 140 x 19 zobrazovacích bodů). </w:t>
      </w:r>
      <w:r w:rsidRPr="00705B13">
        <w:rPr>
          <w:rFonts w:ascii="Calibri" w:hAnsi="Calibri" w:cs="Calibri"/>
          <w:b/>
          <w:bCs/>
          <w:sz w:val="24"/>
          <w:szCs w:val="24"/>
        </w:rPr>
        <w:t xml:space="preserve">Na předním vnějším informačním panelu se zobrazuje: </w:t>
      </w:r>
    </w:p>
    <w:p w14:paraId="4EB11E1A" w14:textId="5F1EC43A"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třímístné číslo Linky, </w:t>
      </w:r>
    </w:p>
    <w:p w14:paraId="7BDCBD55" w14:textId="49B35BC7"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název konečné Zastávky, evtl. text „Konečná, nenastupujte“ </w:t>
      </w:r>
    </w:p>
    <w:p w14:paraId="37D4D03D" w14:textId="77777777" w:rsidR="00705B13" w:rsidRDefault="00705B13" w:rsidP="00705B13">
      <w:pPr>
        <w:spacing w:after="0" w:line="240" w:lineRule="auto"/>
        <w:jc w:val="both"/>
        <w:rPr>
          <w:rFonts w:ascii="Calibri" w:hAnsi="Calibri" w:cs="Calibri"/>
          <w:b/>
          <w:bCs/>
          <w:sz w:val="24"/>
          <w:szCs w:val="24"/>
        </w:rPr>
      </w:pPr>
    </w:p>
    <w:p w14:paraId="02D3E184" w14:textId="49BECD3F" w:rsidR="003F24F6" w:rsidRPr="00705B13" w:rsidRDefault="003F24F6" w:rsidP="00705B13">
      <w:pPr>
        <w:spacing w:after="0" w:line="240" w:lineRule="auto"/>
        <w:jc w:val="both"/>
        <w:rPr>
          <w:rFonts w:ascii="Calibri" w:hAnsi="Calibri" w:cs="Calibri"/>
          <w:sz w:val="24"/>
          <w:szCs w:val="24"/>
        </w:rPr>
      </w:pPr>
      <w:r w:rsidRPr="00705B13">
        <w:rPr>
          <w:rFonts w:ascii="Calibri" w:hAnsi="Calibri" w:cs="Calibri"/>
          <w:b/>
          <w:bCs/>
          <w:sz w:val="24"/>
          <w:szCs w:val="24"/>
        </w:rPr>
        <w:t xml:space="preserve">Přední informační panel </w:t>
      </w:r>
      <w:r w:rsidRPr="00705B13">
        <w:rPr>
          <w:rFonts w:ascii="Calibri" w:hAnsi="Calibri" w:cs="Calibri"/>
          <w:sz w:val="24"/>
          <w:szCs w:val="24"/>
        </w:rPr>
        <w:t>je rozdělen do dvou segmentů, které jsou odděleny alespoň třemi svislými řadami zobrazovacích bodů tvořících mezeru. Řady světelných bodů tvořící mezeru nesvítí.</w:t>
      </w:r>
    </w:p>
    <w:p w14:paraId="2B3DBEA1" w14:textId="77777777" w:rsidR="003F24F6" w:rsidRPr="00705B13" w:rsidRDefault="003F24F6" w:rsidP="00705B13">
      <w:pPr>
        <w:spacing w:after="0"/>
        <w:jc w:val="both"/>
        <w:rPr>
          <w:rFonts w:ascii="Calibri" w:hAnsi="Calibri" w:cs="Calibri"/>
          <w:sz w:val="24"/>
          <w:szCs w:val="24"/>
        </w:rPr>
      </w:pPr>
    </w:p>
    <w:p w14:paraId="3AB89DFD" w14:textId="44895EBD" w:rsidR="003F24F6" w:rsidRDefault="003F24F6" w:rsidP="00021C8C">
      <w:pPr>
        <w:jc w:val="both"/>
      </w:pPr>
      <w:r w:rsidRPr="003F24F6">
        <w:rPr>
          <w:noProof/>
        </w:rPr>
        <w:drawing>
          <wp:inline distT="0" distB="0" distL="0" distR="0" wp14:anchorId="1958DA19" wp14:editId="7AE6D43F">
            <wp:extent cx="5760720" cy="1548765"/>
            <wp:effectExtent l="0" t="0" r="0" b="0"/>
            <wp:docPr id="56601060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548765"/>
                    </a:xfrm>
                    <a:prstGeom prst="rect">
                      <a:avLst/>
                    </a:prstGeom>
                    <a:noFill/>
                    <a:ln>
                      <a:noFill/>
                    </a:ln>
                  </pic:spPr>
                </pic:pic>
              </a:graphicData>
            </a:graphic>
          </wp:inline>
        </w:drawing>
      </w:r>
    </w:p>
    <w:p w14:paraId="70BC1DB7" w14:textId="77777777" w:rsidR="003F24F6" w:rsidRPr="00705B13" w:rsidRDefault="003F24F6" w:rsidP="00705B13">
      <w:pPr>
        <w:spacing w:after="0"/>
        <w:jc w:val="both"/>
        <w:rPr>
          <w:rFonts w:ascii="Calibri" w:hAnsi="Calibri" w:cs="Calibri"/>
          <w:sz w:val="24"/>
          <w:szCs w:val="24"/>
        </w:rPr>
      </w:pPr>
      <w:r w:rsidRPr="00705B13">
        <w:rPr>
          <w:rFonts w:ascii="Calibri" w:hAnsi="Calibri" w:cs="Calibri"/>
          <w:sz w:val="24"/>
          <w:szCs w:val="24"/>
        </w:rPr>
        <w:t xml:space="preserve">Levý segment má pevnou délku, max. ⅕ celkové délky zobrazitelné části předního panelu. Je určen pro trojmístné číslo Linky zarovnané na střed tohoto segmentu. Statický text čísla Linky je zobrazený po celou dobu jízdy Spoje. Typ fontu standardní. </w:t>
      </w:r>
    </w:p>
    <w:p w14:paraId="7BCCF634" w14:textId="77777777" w:rsidR="003F24F6" w:rsidRPr="00705B13" w:rsidRDefault="003F24F6" w:rsidP="00705B13">
      <w:pPr>
        <w:spacing w:after="0"/>
        <w:jc w:val="both"/>
        <w:rPr>
          <w:rFonts w:ascii="Calibri" w:hAnsi="Calibri" w:cs="Calibri"/>
          <w:sz w:val="24"/>
          <w:szCs w:val="24"/>
        </w:rPr>
      </w:pPr>
      <w:r w:rsidRPr="00705B13">
        <w:rPr>
          <w:rFonts w:ascii="Calibri" w:hAnsi="Calibri" w:cs="Calibri"/>
          <w:b/>
          <w:bCs/>
          <w:sz w:val="24"/>
          <w:szCs w:val="24"/>
        </w:rPr>
        <w:t xml:space="preserve">Přední elektronické informační tabule – základní zobrazení: </w:t>
      </w:r>
    </w:p>
    <w:p w14:paraId="010E2B7F" w14:textId="77777777" w:rsidR="003F24F6" w:rsidRPr="00705B13" w:rsidRDefault="003F24F6" w:rsidP="00705B13">
      <w:pPr>
        <w:spacing w:after="0"/>
        <w:jc w:val="both"/>
        <w:rPr>
          <w:rFonts w:ascii="Calibri" w:hAnsi="Calibri" w:cs="Calibri"/>
          <w:sz w:val="24"/>
          <w:szCs w:val="24"/>
        </w:rPr>
      </w:pPr>
      <w:r w:rsidRPr="00705B13">
        <w:rPr>
          <w:rFonts w:ascii="Calibri" w:hAnsi="Calibri" w:cs="Calibri"/>
          <w:b/>
          <w:bCs/>
          <w:sz w:val="24"/>
          <w:szCs w:val="24"/>
        </w:rPr>
        <w:t xml:space="preserve">Statické údaje: </w:t>
      </w:r>
    </w:p>
    <w:p w14:paraId="17A74B54" w14:textId="405E2AD3"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číslo Linky </w:t>
      </w:r>
    </w:p>
    <w:p w14:paraId="0801A518" w14:textId="7B4A0B73"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aktuální cílová Zastávka Spoje (pokud má Linka více konečných) </w:t>
      </w:r>
    </w:p>
    <w:p w14:paraId="4278CF86" w14:textId="77777777" w:rsidR="007B6534" w:rsidRPr="00705B13" w:rsidRDefault="007B6534" w:rsidP="00705B13">
      <w:pPr>
        <w:spacing w:after="0"/>
        <w:jc w:val="both"/>
        <w:rPr>
          <w:rFonts w:ascii="Calibri" w:hAnsi="Calibri" w:cs="Calibri"/>
          <w:b/>
          <w:bCs/>
          <w:sz w:val="24"/>
          <w:szCs w:val="24"/>
        </w:rPr>
      </w:pPr>
    </w:p>
    <w:p w14:paraId="422744F3" w14:textId="0440BBFF" w:rsidR="003F24F6" w:rsidRPr="00705B13" w:rsidRDefault="003F24F6" w:rsidP="00705B13">
      <w:pPr>
        <w:spacing w:after="0"/>
        <w:jc w:val="both"/>
        <w:rPr>
          <w:rFonts w:ascii="Calibri" w:hAnsi="Calibri" w:cs="Calibri"/>
          <w:sz w:val="24"/>
          <w:szCs w:val="24"/>
        </w:rPr>
      </w:pPr>
      <w:r w:rsidRPr="00705B13">
        <w:rPr>
          <w:rFonts w:ascii="Calibri" w:hAnsi="Calibri" w:cs="Calibri"/>
          <w:b/>
          <w:bCs/>
          <w:sz w:val="24"/>
          <w:szCs w:val="24"/>
        </w:rPr>
        <w:t xml:space="preserve">Ostatní údaje (mohou být dynamické) </w:t>
      </w:r>
    </w:p>
    <w:p w14:paraId="778CFB73" w14:textId="17AC47F0"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výchozí Zastávka Spoje </w:t>
      </w:r>
    </w:p>
    <w:p w14:paraId="769752C6" w14:textId="752EE762"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důležité nácestné Zastávky (dle dohody s Objednatelem) o informace o pokračování Spoje do další konečné Zastávky </w:t>
      </w:r>
    </w:p>
    <w:p w14:paraId="264F7AA1" w14:textId="0A6A8FD5"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Možnost zobrazení piktogramů </w:t>
      </w:r>
    </w:p>
    <w:p w14:paraId="52204057" w14:textId="2461ECBE"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Možnost inverzního zobrazení celého panelu nebo jen části, možnost celoplošného zobrazení (bez rozdělení na segment Linky a segment cílové Zastávky). </w:t>
      </w:r>
    </w:p>
    <w:p w14:paraId="3A5118E1" w14:textId="063CA25B" w:rsidR="003F24F6" w:rsidRPr="00705B13" w:rsidRDefault="003F24F6" w:rsidP="00705B13">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Parametry panelu jsou minimálně 140 x 19 bodů, přičemž parametry zobrazovací plochy musí být minimálně 1300 x </w:t>
      </w:r>
      <w:proofErr w:type="gramStart"/>
      <w:r w:rsidRPr="00705B13">
        <w:rPr>
          <w:rFonts w:ascii="Calibri" w:hAnsi="Calibri" w:cs="Calibri"/>
          <w:sz w:val="24"/>
          <w:szCs w:val="24"/>
        </w:rPr>
        <w:t>185mm</w:t>
      </w:r>
      <w:proofErr w:type="gramEnd"/>
      <w:r w:rsidRPr="00705B13">
        <w:rPr>
          <w:rFonts w:ascii="Calibri" w:hAnsi="Calibri" w:cs="Calibri"/>
          <w:sz w:val="24"/>
          <w:szCs w:val="24"/>
        </w:rPr>
        <w:t xml:space="preserve">. </w:t>
      </w:r>
    </w:p>
    <w:p w14:paraId="634D8C26" w14:textId="77777777" w:rsidR="007B6534" w:rsidRPr="00705B13" w:rsidRDefault="007B6534" w:rsidP="00705B13">
      <w:pPr>
        <w:spacing w:after="0"/>
        <w:jc w:val="both"/>
        <w:rPr>
          <w:rFonts w:ascii="Calibri" w:hAnsi="Calibri" w:cs="Calibri"/>
          <w:sz w:val="24"/>
          <w:szCs w:val="24"/>
        </w:rPr>
      </w:pPr>
    </w:p>
    <w:p w14:paraId="54345052" w14:textId="75E813D3" w:rsidR="003F24F6" w:rsidRPr="00705B13" w:rsidRDefault="003F24F6" w:rsidP="00705B13">
      <w:pPr>
        <w:spacing w:after="0"/>
        <w:jc w:val="both"/>
        <w:rPr>
          <w:rFonts w:ascii="Calibri" w:hAnsi="Calibri" w:cs="Calibri"/>
          <w:sz w:val="24"/>
          <w:szCs w:val="24"/>
        </w:rPr>
      </w:pPr>
      <w:r w:rsidRPr="00705B13">
        <w:rPr>
          <w:rFonts w:ascii="Calibri" w:hAnsi="Calibri" w:cs="Calibri"/>
          <w:sz w:val="24"/>
          <w:szCs w:val="24"/>
        </w:rPr>
        <w:t xml:space="preserve">Na panelu bude vždy zobrazeno číslo Linky vlevo a bude využívat celé výšky tabule (dvou nebo trojmístné, např. 21 nebo 540). </w:t>
      </w:r>
    </w:p>
    <w:p w14:paraId="75FA38CC" w14:textId="77777777" w:rsidR="003F24F6" w:rsidRPr="00705B13" w:rsidRDefault="003F24F6" w:rsidP="00705B13">
      <w:pPr>
        <w:spacing w:after="0"/>
        <w:jc w:val="both"/>
        <w:rPr>
          <w:rFonts w:ascii="Calibri" w:hAnsi="Calibri" w:cs="Calibri"/>
          <w:sz w:val="24"/>
          <w:szCs w:val="24"/>
        </w:rPr>
      </w:pPr>
      <w:r w:rsidRPr="00705B13">
        <w:rPr>
          <w:rFonts w:ascii="Calibri" w:hAnsi="Calibri" w:cs="Calibri"/>
          <w:sz w:val="24"/>
          <w:szCs w:val="24"/>
        </w:rPr>
        <w:t xml:space="preserve">Dále text číslo Linky a konečnou stanici (může být také případně uvedena orientačně významná Zastávka nebo směr Linky). </w:t>
      </w:r>
    </w:p>
    <w:p w14:paraId="5F831176" w14:textId="77777777" w:rsidR="007B6534" w:rsidRPr="00705B13" w:rsidRDefault="007B6534" w:rsidP="00705B13">
      <w:pPr>
        <w:spacing w:after="0"/>
        <w:jc w:val="both"/>
        <w:rPr>
          <w:rFonts w:ascii="Calibri" w:hAnsi="Calibri" w:cs="Calibri"/>
          <w:sz w:val="24"/>
          <w:szCs w:val="24"/>
        </w:rPr>
      </w:pPr>
    </w:p>
    <w:p w14:paraId="1B61D03D" w14:textId="77777777" w:rsidR="003F24F6" w:rsidRPr="00705B13" w:rsidRDefault="003F24F6" w:rsidP="00705B13">
      <w:pPr>
        <w:spacing w:after="0"/>
        <w:jc w:val="both"/>
        <w:rPr>
          <w:rFonts w:ascii="Calibri" w:hAnsi="Calibri" w:cs="Calibri"/>
          <w:sz w:val="24"/>
          <w:szCs w:val="24"/>
        </w:rPr>
      </w:pPr>
      <w:r w:rsidRPr="00705B13">
        <w:rPr>
          <w:rFonts w:ascii="Calibri" w:hAnsi="Calibri" w:cs="Calibri"/>
          <w:b/>
          <w:bCs/>
          <w:sz w:val="24"/>
          <w:szCs w:val="24"/>
        </w:rPr>
        <w:t xml:space="preserve">AD 3) BOČNÍ SMĚROVÝ ELEKTRONICKÝ PANEL NEBO SMĚROVÁ TABULE – VNĚJŠÍ </w:t>
      </w:r>
    </w:p>
    <w:p w14:paraId="4FBC219B" w14:textId="77777777" w:rsidR="00705B13" w:rsidRDefault="00705B13" w:rsidP="00705B13">
      <w:pPr>
        <w:spacing w:after="0"/>
        <w:jc w:val="both"/>
        <w:rPr>
          <w:rFonts w:ascii="Calibri" w:hAnsi="Calibri" w:cs="Calibri"/>
          <w:sz w:val="24"/>
          <w:szCs w:val="24"/>
        </w:rPr>
      </w:pPr>
    </w:p>
    <w:p w14:paraId="127E7DD1" w14:textId="4B1069EA" w:rsidR="003F24F6" w:rsidRPr="00705B13" w:rsidRDefault="003F24F6" w:rsidP="00705B13">
      <w:pPr>
        <w:spacing w:after="0"/>
        <w:jc w:val="both"/>
        <w:rPr>
          <w:rFonts w:ascii="Calibri" w:hAnsi="Calibri" w:cs="Calibri"/>
          <w:sz w:val="24"/>
          <w:szCs w:val="24"/>
        </w:rPr>
      </w:pPr>
      <w:r w:rsidRPr="00705B13">
        <w:rPr>
          <w:rFonts w:ascii="Calibri" w:hAnsi="Calibri" w:cs="Calibri"/>
          <w:sz w:val="24"/>
          <w:szCs w:val="24"/>
        </w:rPr>
        <w:t xml:space="preserve">Všechna Vozidla standardu musí být vybavena v boční části Vozidla svítivým elektronickým směrovým panelem umístěným v horní části prvního nebo druhého okna (počítáno od přední části) na pravé straně Vozidla. </w:t>
      </w:r>
    </w:p>
    <w:p w14:paraId="18D6A490" w14:textId="77777777" w:rsidR="00C14EC4" w:rsidRDefault="00C14EC4" w:rsidP="00021C8C">
      <w:pPr>
        <w:jc w:val="both"/>
        <w:rPr>
          <w:rFonts w:ascii="Calibri" w:hAnsi="Calibri" w:cs="Calibri"/>
          <w:b/>
          <w:bCs/>
          <w:sz w:val="24"/>
          <w:szCs w:val="24"/>
        </w:rPr>
      </w:pPr>
    </w:p>
    <w:p w14:paraId="19AD839C" w14:textId="466C04DA" w:rsidR="003F24F6" w:rsidRPr="00705B13" w:rsidRDefault="003F24F6" w:rsidP="00021C8C">
      <w:pPr>
        <w:jc w:val="both"/>
        <w:rPr>
          <w:rFonts w:ascii="Calibri" w:hAnsi="Calibri" w:cs="Calibri"/>
          <w:sz w:val="24"/>
          <w:szCs w:val="24"/>
        </w:rPr>
      </w:pPr>
      <w:r w:rsidRPr="00705B13">
        <w:rPr>
          <w:rFonts w:ascii="Calibri" w:hAnsi="Calibri" w:cs="Calibri"/>
          <w:b/>
          <w:bCs/>
          <w:sz w:val="24"/>
          <w:szCs w:val="24"/>
        </w:rPr>
        <w:t xml:space="preserve">Vnější informační panel – boční </w:t>
      </w:r>
      <w:r w:rsidRPr="00705B13">
        <w:rPr>
          <w:rFonts w:ascii="Calibri" w:hAnsi="Calibri" w:cs="Calibri"/>
          <w:sz w:val="24"/>
          <w:szCs w:val="24"/>
        </w:rPr>
        <w:t xml:space="preserve">(LED matice min. </w:t>
      </w:r>
      <w:del w:id="3" w:author="Jana Řehořková" w:date="2025-07-27T15:18:00Z" w16du:dateUtc="2025-07-27T13:18:00Z">
        <w:r w:rsidRPr="00705B13" w:rsidDel="00740521">
          <w:rPr>
            <w:rFonts w:ascii="Calibri" w:hAnsi="Calibri" w:cs="Calibri"/>
            <w:sz w:val="24"/>
            <w:szCs w:val="24"/>
          </w:rPr>
          <w:delText xml:space="preserve">160 </w:delText>
        </w:r>
      </w:del>
      <w:ins w:id="4" w:author="Jana Řehořková" w:date="2025-07-27T15:18:00Z" w16du:dateUtc="2025-07-27T13:18:00Z">
        <w:r w:rsidR="00740521">
          <w:rPr>
            <w:rFonts w:ascii="Calibri" w:hAnsi="Calibri" w:cs="Calibri"/>
            <w:sz w:val="24"/>
            <w:szCs w:val="24"/>
          </w:rPr>
          <w:t>128</w:t>
        </w:r>
        <w:r w:rsidR="00740521" w:rsidRPr="00705B13">
          <w:rPr>
            <w:rFonts w:ascii="Calibri" w:hAnsi="Calibri" w:cs="Calibri"/>
            <w:sz w:val="24"/>
            <w:szCs w:val="24"/>
          </w:rPr>
          <w:t xml:space="preserve"> </w:t>
        </w:r>
      </w:ins>
      <w:r w:rsidRPr="00705B13">
        <w:rPr>
          <w:rFonts w:ascii="Calibri" w:hAnsi="Calibri" w:cs="Calibri"/>
          <w:sz w:val="24"/>
          <w:szCs w:val="24"/>
        </w:rPr>
        <w:t xml:space="preserve">x 24 zobrazovacích bodů) </w:t>
      </w:r>
    </w:p>
    <w:p w14:paraId="309EB27E" w14:textId="77777777" w:rsidR="003F24F6" w:rsidRPr="00705B13" w:rsidRDefault="003F24F6" w:rsidP="00021C8C">
      <w:pPr>
        <w:spacing w:after="0"/>
        <w:jc w:val="both"/>
        <w:rPr>
          <w:rFonts w:ascii="Calibri" w:hAnsi="Calibri" w:cs="Calibri"/>
          <w:sz w:val="24"/>
          <w:szCs w:val="24"/>
        </w:rPr>
      </w:pPr>
      <w:r w:rsidRPr="00705B13">
        <w:rPr>
          <w:rFonts w:ascii="Calibri" w:hAnsi="Calibri" w:cs="Calibri"/>
          <w:sz w:val="24"/>
          <w:szCs w:val="24"/>
        </w:rPr>
        <w:t xml:space="preserve">Boční vnější informační panel je rozdělen do tří segmentů: </w:t>
      </w:r>
    </w:p>
    <w:p w14:paraId="533255CD" w14:textId="768E0252" w:rsidR="003F24F6" w:rsidRPr="00705B13" w:rsidRDefault="003F24F6" w:rsidP="00C14EC4">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levý segment o délce max. ¼ délky bočního panelu, </w:t>
      </w:r>
    </w:p>
    <w:p w14:paraId="4D1284FF" w14:textId="501EFB21" w:rsidR="003F24F6" w:rsidRPr="00705B13" w:rsidRDefault="003F24F6" w:rsidP="00C14EC4">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pravý segment o délce min ¾ délky bočního panelu. Tento segment je dále rozdělen na pravý horní segment (řádek) a pravý dolní segment (řádek) - obě části (řádky) pravého segmentu jsou navzájem délkově zarovnány a rozdělují zobrazovací plochu pravé části panelu v poměru 3:2 na výšku. Pokud není možno provést rozdělení pravé části panelu v poměru 3:2 z důvodu oddělovací mezery mezi řádky, pak výška horního řádku bude tvořit max. ⅗ výšky panelu. </w:t>
      </w:r>
    </w:p>
    <w:p w14:paraId="5A84F736" w14:textId="0DA99DE1" w:rsidR="003F24F6" w:rsidRPr="00705B13" w:rsidRDefault="003F24F6" w:rsidP="00021C8C">
      <w:pPr>
        <w:spacing w:after="0"/>
        <w:jc w:val="both"/>
        <w:rPr>
          <w:rFonts w:ascii="Calibri" w:hAnsi="Calibri" w:cs="Calibri"/>
          <w:sz w:val="24"/>
          <w:szCs w:val="24"/>
        </w:rPr>
      </w:pPr>
    </w:p>
    <w:p w14:paraId="516FEE92" w14:textId="77777777" w:rsidR="00C14EC4" w:rsidRDefault="00C14EC4" w:rsidP="00021C8C">
      <w:pPr>
        <w:jc w:val="both"/>
        <w:rPr>
          <w:rFonts w:ascii="Calibri" w:hAnsi="Calibri" w:cs="Calibri"/>
          <w:b/>
          <w:bCs/>
          <w:sz w:val="24"/>
          <w:szCs w:val="24"/>
        </w:rPr>
      </w:pPr>
    </w:p>
    <w:p w14:paraId="476CB1F7" w14:textId="77777777" w:rsidR="00C14EC4" w:rsidRDefault="00C14EC4" w:rsidP="00021C8C">
      <w:pPr>
        <w:jc w:val="both"/>
        <w:rPr>
          <w:rFonts w:ascii="Calibri" w:hAnsi="Calibri" w:cs="Calibri"/>
          <w:b/>
          <w:bCs/>
          <w:sz w:val="24"/>
          <w:szCs w:val="24"/>
        </w:rPr>
      </w:pPr>
    </w:p>
    <w:p w14:paraId="70D227C4" w14:textId="77777777" w:rsidR="00C14EC4" w:rsidRDefault="00C14EC4" w:rsidP="00021C8C">
      <w:pPr>
        <w:jc w:val="both"/>
        <w:rPr>
          <w:rFonts w:ascii="Calibri" w:hAnsi="Calibri" w:cs="Calibri"/>
          <w:b/>
          <w:bCs/>
          <w:sz w:val="24"/>
          <w:szCs w:val="24"/>
        </w:rPr>
      </w:pPr>
    </w:p>
    <w:p w14:paraId="16E9EC05" w14:textId="668754EE" w:rsidR="003F24F6" w:rsidRPr="00705B13" w:rsidRDefault="003F24F6" w:rsidP="00021C8C">
      <w:pPr>
        <w:jc w:val="both"/>
        <w:rPr>
          <w:rFonts w:ascii="Calibri" w:hAnsi="Calibri" w:cs="Calibri"/>
          <w:sz w:val="24"/>
          <w:szCs w:val="24"/>
        </w:rPr>
      </w:pPr>
      <w:r w:rsidRPr="00705B13">
        <w:rPr>
          <w:rFonts w:ascii="Calibri" w:hAnsi="Calibri" w:cs="Calibri"/>
          <w:b/>
          <w:bCs/>
          <w:sz w:val="24"/>
          <w:szCs w:val="24"/>
        </w:rPr>
        <w:t>Boční elektronické informační tabule – základní zobrazení</w:t>
      </w:r>
      <w:r w:rsidRPr="00705B13">
        <w:rPr>
          <w:rFonts w:ascii="Calibri" w:hAnsi="Calibri" w:cs="Calibri"/>
          <w:sz w:val="24"/>
          <w:szCs w:val="24"/>
        </w:rPr>
        <w:t xml:space="preserve">: </w:t>
      </w:r>
    </w:p>
    <w:p w14:paraId="2AAA6AA6" w14:textId="59FC8497" w:rsidR="003F24F6" w:rsidRPr="00705B13" w:rsidRDefault="003F24F6" w:rsidP="00021C8C">
      <w:pPr>
        <w:jc w:val="both"/>
        <w:rPr>
          <w:rFonts w:ascii="Calibri" w:hAnsi="Calibri" w:cs="Calibri"/>
          <w:sz w:val="24"/>
          <w:szCs w:val="24"/>
        </w:rPr>
      </w:pPr>
      <w:r w:rsidRPr="00705B13">
        <w:rPr>
          <w:rFonts w:ascii="Calibri" w:hAnsi="Calibri" w:cs="Calibri"/>
          <w:noProof/>
          <w:sz w:val="24"/>
          <w:szCs w:val="24"/>
        </w:rPr>
        <w:drawing>
          <wp:inline distT="0" distB="0" distL="0" distR="0" wp14:anchorId="36FCBEB4" wp14:editId="70581DB3">
            <wp:extent cx="5760720" cy="1892935"/>
            <wp:effectExtent l="0" t="0" r="0" b="0"/>
            <wp:docPr id="9633490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892935"/>
                    </a:xfrm>
                    <a:prstGeom prst="rect">
                      <a:avLst/>
                    </a:prstGeom>
                    <a:noFill/>
                    <a:ln>
                      <a:noFill/>
                    </a:ln>
                  </pic:spPr>
                </pic:pic>
              </a:graphicData>
            </a:graphic>
          </wp:inline>
        </w:drawing>
      </w:r>
    </w:p>
    <w:p w14:paraId="65632DAF" w14:textId="77777777" w:rsidR="003F24F6" w:rsidRPr="00705B13" w:rsidRDefault="003F24F6" w:rsidP="00C14EC4">
      <w:pPr>
        <w:spacing w:after="0" w:line="240" w:lineRule="auto"/>
        <w:jc w:val="both"/>
        <w:rPr>
          <w:rFonts w:ascii="Calibri" w:hAnsi="Calibri" w:cs="Calibri"/>
          <w:sz w:val="24"/>
          <w:szCs w:val="24"/>
        </w:rPr>
      </w:pPr>
      <w:r w:rsidRPr="00705B13">
        <w:rPr>
          <w:rFonts w:ascii="Calibri" w:hAnsi="Calibri" w:cs="Calibri"/>
          <w:sz w:val="24"/>
          <w:szCs w:val="24"/>
        </w:rPr>
        <w:t xml:space="preserve">Boční vnější informační panel musí zobrazovat: </w:t>
      </w:r>
    </w:p>
    <w:p w14:paraId="28DC7D33" w14:textId="0001E4C4" w:rsidR="003F24F6" w:rsidRPr="00705B13" w:rsidRDefault="003F24F6" w:rsidP="00C14EC4">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třímístné číslo Linky v levém segmentu, </w:t>
      </w:r>
    </w:p>
    <w:p w14:paraId="2DBBD336" w14:textId="3B7E0C4A" w:rsidR="003F24F6" w:rsidRPr="00705B13" w:rsidRDefault="003F24F6" w:rsidP="00C14EC4">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název cílové Zastávky v pravém horním segmentu, </w:t>
      </w:r>
    </w:p>
    <w:p w14:paraId="19A2959D" w14:textId="38906F6A" w:rsidR="003F24F6" w:rsidRPr="00705B13" w:rsidRDefault="003F24F6" w:rsidP="00C14EC4">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název Linky v pravém dolním segmentu. </w:t>
      </w:r>
    </w:p>
    <w:p w14:paraId="0D525718" w14:textId="153F95D5" w:rsidR="003F24F6" w:rsidRPr="00705B13" w:rsidRDefault="003F24F6" w:rsidP="00C14EC4">
      <w:pPr>
        <w:pStyle w:val="Odstavecseseznamem"/>
        <w:numPr>
          <w:ilvl w:val="0"/>
          <w:numId w:val="31"/>
        </w:numPr>
        <w:spacing w:after="0" w:line="240" w:lineRule="auto"/>
        <w:jc w:val="both"/>
        <w:rPr>
          <w:rFonts w:ascii="Calibri" w:hAnsi="Calibri" w:cs="Calibri"/>
          <w:sz w:val="24"/>
          <w:szCs w:val="24"/>
        </w:rPr>
      </w:pPr>
      <w:r w:rsidRPr="00705B13">
        <w:rPr>
          <w:rFonts w:ascii="Calibri" w:hAnsi="Calibri" w:cs="Calibri"/>
          <w:sz w:val="24"/>
          <w:szCs w:val="24"/>
        </w:rPr>
        <w:t xml:space="preserve">text „KONEČNÁ NENASTUPUJTE“ </w:t>
      </w:r>
    </w:p>
    <w:p w14:paraId="0490B62F" w14:textId="77777777" w:rsidR="003F24F6" w:rsidRPr="00705B13" w:rsidRDefault="003F24F6" w:rsidP="00C14EC4">
      <w:pPr>
        <w:spacing w:line="240" w:lineRule="auto"/>
        <w:jc w:val="both"/>
        <w:rPr>
          <w:rFonts w:ascii="Calibri" w:hAnsi="Calibri" w:cs="Calibri"/>
          <w:sz w:val="24"/>
          <w:szCs w:val="24"/>
        </w:rPr>
      </w:pPr>
      <w:r w:rsidRPr="00705B13">
        <w:rPr>
          <w:rFonts w:ascii="Calibri" w:hAnsi="Calibri" w:cs="Calibri"/>
          <w:sz w:val="24"/>
          <w:szCs w:val="24"/>
        </w:rPr>
        <w:t xml:space="preserve">Pokud Vozidlo přijede na konečnou Zastávku, tvoří celý boční panel jednotnou plochu (je zrušeno zobrazování využívající segmenty). Na tomto informačním panelu se zobrazí text „KONEČNÁ, NENASTUPUJTE“ ve standardním fontu (dle pravidel dynamického zobrazení). Výška písma se přizpůsobí délce panelu tak, aby byl text zobrazen v jednom řádku. </w:t>
      </w:r>
    </w:p>
    <w:p w14:paraId="3EA9E132" w14:textId="77777777" w:rsidR="003F24F6" w:rsidRPr="00705B13" w:rsidRDefault="003F24F6" w:rsidP="00C14EC4">
      <w:pPr>
        <w:spacing w:line="240" w:lineRule="auto"/>
        <w:jc w:val="both"/>
        <w:rPr>
          <w:rFonts w:ascii="Calibri" w:hAnsi="Calibri" w:cs="Calibri"/>
          <w:sz w:val="24"/>
          <w:szCs w:val="24"/>
        </w:rPr>
      </w:pPr>
      <w:r w:rsidRPr="00705B13">
        <w:rPr>
          <w:rFonts w:ascii="Calibri" w:hAnsi="Calibri" w:cs="Calibri"/>
          <w:b/>
          <w:bCs/>
          <w:sz w:val="24"/>
          <w:szCs w:val="24"/>
        </w:rPr>
        <w:t xml:space="preserve">Způsoby zobrazování informací v jednotlivých segmentech bočního panelu jsou následující: </w:t>
      </w:r>
    </w:p>
    <w:p w14:paraId="163116E1" w14:textId="0D0E7B15" w:rsidR="003F24F6" w:rsidRPr="00705B13" w:rsidRDefault="003F24F6" w:rsidP="00C14EC4">
      <w:pPr>
        <w:pStyle w:val="Odstavecseseznamem"/>
        <w:numPr>
          <w:ilvl w:val="0"/>
          <w:numId w:val="24"/>
        </w:numPr>
        <w:spacing w:after="0" w:line="240" w:lineRule="auto"/>
        <w:ind w:left="426" w:hanging="426"/>
        <w:jc w:val="both"/>
        <w:rPr>
          <w:rFonts w:ascii="Calibri" w:hAnsi="Calibri" w:cs="Calibri"/>
          <w:b/>
          <w:bCs/>
          <w:sz w:val="24"/>
          <w:szCs w:val="24"/>
        </w:rPr>
      </w:pPr>
      <w:r w:rsidRPr="00705B13">
        <w:rPr>
          <w:rFonts w:ascii="Calibri" w:hAnsi="Calibri" w:cs="Calibri"/>
          <w:b/>
          <w:bCs/>
          <w:sz w:val="24"/>
          <w:szCs w:val="24"/>
        </w:rPr>
        <w:t xml:space="preserve">Levý segment </w:t>
      </w:r>
    </w:p>
    <w:p w14:paraId="43BE09A0" w14:textId="4C8E4C1E" w:rsidR="007B6534" w:rsidRPr="00705B13" w:rsidRDefault="003F24F6" w:rsidP="00C14EC4">
      <w:pPr>
        <w:spacing w:after="0" w:line="240" w:lineRule="auto"/>
        <w:ind w:left="426"/>
        <w:jc w:val="both"/>
        <w:rPr>
          <w:rFonts w:ascii="Calibri" w:hAnsi="Calibri" w:cs="Calibri"/>
          <w:sz w:val="24"/>
          <w:szCs w:val="24"/>
        </w:rPr>
      </w:pPr>
      <w:r w:rsidRPr="00705B13">
        <w:rPr>
          <w:rFonts w:ascii="Calibri" w:hAnsi="Calibri" w:cs="Calibri"/>
          <w:sz w:val="24"/>
          <w:szCs w:val="24"/>
        </w:rPr>
        <w:t xml:space="preserve">Levý segment má pevně danou šířku, která bude zobrazovat trojmístné číslo Linky. </w:t>
      </w:r>
    </w:p>
    <w:p w14:paraId="747F1EEC" w14:textId="68BD9872" w:rsidR="003F24F6" w:rsidRPr="00705B13" w:rsidRDefault="003F24F6" w:rsidP="00C14EC4">
      <w:pPr>
        <w:pStyle w:val="Odstavecseseznamem"/>
        <w:numPr>
          <w:ilvl w:val="0"/>
          <w:numId w:val="24"/>
        </w:numPr>
        <w:spacing w:after="0" w:line="240" w:lineRule="auto"/>
        <w:ind w:left="426" w:hanging="426"/>
        <w:jc w:val="both"/>
        <w:rPr>
          <w:rFonts w:ascii="Calibri" w:hAnsi="Calibri" w:cs="Calibri"/>
          <w:sz w:val="24"/>
          <w:szCs w:val="24"/>
        </w:rPr>
      </w:pPr>
      <w:r w:rsidRPr="00705B13">
        <w:rPr>
          <w:rFonts w:ascii="Calibri" w:hAnsi="Calibri" w:cs="Calibri"/>
          <w:b/>
          <w:bCs/>
          <w:sz w:val="24"/>
          <w:szCs w:val="24"/>
        </w:rPr>
        <w:t xml:space="preserve">Pravý </w:t>
      </w:r>
      <w:r w:rsidR="00C14EC4" w:rsidRPr="00705B13">
        <w:rPr>
          <w:rFonts w:ascii="Calibri" w:hAnsi="Calibri" w:cs="Calibri"/>
          <w:b/>
          <w:bCs/>
          <w:sz w:val="24"/>
          <w:szCs w:val="24"/>
        </w:rPr>
        <w:t>segment – horní</w:t>
      </w:r>
      <w:r w:rsidRPr="00705B13">
        <w:rPr>
          <w:rFonts w:ascii="Calibri" w:hAnsi="Calibri" w:cs="Calibri"/>
          <w:b/>
          <w:bCs/>
          <w:sz w:val="24"/>
          <w:szCs w:val="24"/>
        </w:rPr>
        <w:t xml:space="preserve"> </w:t>
      </w:r>
    </w:p>
    <w:p w14:paraId="4BD241D7" w14:textId="77777777" w:rsidR="003F24F6" w:rsidRPr="00705B13" w:rsidRDefault="003F24F6" w:rsidP="00C14EC4">
      <w:pPr>
        <w:spacing w:after="0" w:line="240" w:lineRule="auto"/>
        <w:ind w:left="426"/>
        <w:jc w:val="both"/>
        <w:rPr>
          <w:rFonts w:ascii="Calibri" w:hAnsi="Calibri" w:cs="Calibri"/>
          <w:sz w:val="24"/>
          <w:szCs w:val="24"/>
        </w:rPr>
      </w:pPr>
      <w:r w:rsidRPr="00705B13">
        <w:rPr>
          <w:rFonts w:ascii="Calibri" w:hAnsi="Calibri" w:cs="Calibri"/>
          <w:sz w:val="24"/>
          <w:szCs w:val="24"/>
        </w:rPr>
        <w:t xml:space="preserve">Horní pravý segment má pevnou šířku podélného pole pro: </w:t>
      </w:r>
    </w:p>
    <w:p w14:paraId="2CF918B6" w14:textId="68C92ADE" w:rsidR="007B6534" w:rsidRPr="00705B13" w:rsidRDefault="003F24F6" w:rsidP="00C14EC4">
      <w:pPr>
        <w:pStyle w:val="Odstavecseseznamem"/>
        <w:numPr>
          <w:ilvl w:val="2"/>
          <w:numId w:val="31"/>
        </w:numPr>
        <w:spacing w:after="0" w:line="240" w:lineRule="auto"/>
        <w:ind w:left="993" w:hanging="426"/>
        <w:jc w:val="both"/>
        <w:rPr>
          <w:rFonts w:ascii="Calibri" w:hAnsi="Calibri" w:cs="Calibri"/>
          <w:sz w:val="24"/>
          <w:szCs w:val="24"/>
        </w:rPr>
      </w:pPr>
      <w:r w:rsidRPr="00705B13">
        <w:rPr>
          <w:rFonts w:ascii="Calibri" w:hAnsi="Calibri" w:cs="Calibri"/>
          <w:sz w:val="24"/>
          <w:szCs w:val="24"/>
        </w:rPr>
        <w:t xml:space="preserve">název cílové Zastávky ve standardním fontu. </w:t>
      </w:r>
    </w:p>
    <w:p w14:paraId="0A12760B" w14:textId="77777777" w:rsidR="007B6534" w:rsidRPr="00705B13" w:rsidRDefault="007B6534" w:rsidP="00C14EC4">
      <w:pPr>
        <w:spacing w:after="0" w:line="240" w:lineRule="auto"/>
        <w:jc w:val="both"/>
        <w:rPr>
          <w:rFonts w:ascii="Calibri" w:hAnsi="Calibri" w:cs="Calibri"/>
          <w:sz w:val="24"/>
          <w:szCs w:val="24"/>
        </w:rPr>
      </w:pPr>
    </w:p>
    <w:p w14:paraId="5C34A38E" w14:textId="6B35CD50" w:rsidR="003F24F6" w:rsidRPr="00705B13" w:rsidRDefault="003F24F6" w:rsidP="00C14EC4">
      <w:pPr>
        <w:spacing w:after="0" w:line="240" w:lineRule="auto"/>
        <w:jc w:val="both"/>
        <w:rPr>
          <w:rFonts w:ascii="Calibri" w:hAnsi="Calibri" w:cs="Calibri"/>
          <w:sz w:val="24"/>
          <w:szCs w:val="24"/>
        </w:rPr>
      </w:pPr>
      <w:r w:rsidRPr="00705B13">
        <w:rPr>
          <w:rFonts w:ascii="Calibri" w:hAnsi="Calibri" w:cs="Calibri"/>
          <w:sz w:val="24"/>
          <w:szCs w:val="24"/>
        </w:rPr>
        <w:t xml:space="preserve">Text musí být zobrazen po celou dobu jízdy Spoje. Název cílové Zastávky je zobrazen jako statický text nebo v případě delšího názvu, který nelze za uvedených podmínek zobrazit jako statický text, je zobrazen jako plynule posuvný rotující text. </w:t>
      </w:r>
    </w:p>
    <w:p w14:paraId="6719B380" w14:textId="5C744BA1" w:rsidR="003F24F6" w:rsidRPr="00705B13" w:rsidRDefault="003F24F6" w:rsidP="00C14EC4">
      <w:pPr>
        <w:spacing w:line="240" w:lineRule="auto"/>
        <w:jc w:val="both"/>
        <w:rPr>
          <w:rFonts w:ascii="Calibri" w:hAnsi="Calibri" w:cs="Calibri"/>
          <w:sz w:val="24"/>
          <w:szCs w:val="24"/>
        </w:rPr>
      </w:pPr>
      <w:r w:rsidRPr="00705B13">
        <w:rPr>
          <w:rFonts w:ascii="Calibri" w:hAnsi="Calibri" w:cs="Calibri"/>
          <w:sz w:val="24"/>
          <w:szCs w:val="24"/>
        </w:rPr>
        <w:t>Text zobrazovaný v tomto segmentu používá pouze velká písmena či další znaky, přičemž na výšku využívá 100 % zobrazovacích bodů určených pro tento segment. Dolní dotažnice je zde prezentována pouze oddělující čárkou, např. „</w:t>
      </w:r>
      <w:r w:rsidRPr="00705B13">
        <w:rPr>
          <w:rFonts w:ascii="Calibri" w:hAnsi="Calibri" w:cs="Calibri"/>
          <w:b/>
          <w:bCs/>
          <w:sz w:val="24"/>
          <w:szCs w:val="24"/>
        </w:rPr>
        <w:t>ČESKÝ KRUMLOV</w:t>
      </w:r>
      <w:r w:rsidR="00021C8C" w:rsidRPr="00705B13">
        <w:rPr>
          <w:rFonts w:ascii="Calibri" w:hAnsi="Calibri" w:cs="Calibri"/>
          <w:b/>
          <w:bCs/>
          <w:sz w:val="24"/>
          <w:szCs w:val="24"/>
        </w:rPr>
        <w:t xml:space="preserve"> </w:t>
      </w:r>
      <w:r w:rsidRPr="00705B13">
        <w:rPr>
          <w:rFonts w:ascii="Calibri" w:hAnsi="Calibri" w:cs="Calibri"/>
          <w:b/>
          <w:bCs/>
          <w:sz w:val="24"/>
          <w:szCs w:val="24"/>
        </w:rPr>
        <w:t>AUT.NÁDRAŽÍ</w:t>
      </w:r>
      <w:r w:rsidRPr="00705B13">
        <w:rPr>
          <w:rFonts w:ascii="Calibri" w:hAnsi="Calibri" w:cs="Calibri"/>
          <w:sz w:val="24"/>
          <w:szCs w:val="24"/>
        </w:rPr>
        <w:t xml:space="preserve">“. Text uvedený v tomto řádku je zarovnán na střed. </w:t>
      </w:r>
    </w:p>
    <w:p w14:paraId="60081781" w14:textId="77777777" w:rsidR="003F24F6" w:rsidRPr="00705B13" w:rsidRDefault="003F24F6" w:rsidP="00C14EC4">
      <w:pPr>
        <w:spacing w:line="240" w:lineRule="auto"/>
        <w:jc w:val="both"/>
        <w:rPr>
          <w:rFonts w:ascii="Calibri" w:hAnsi="Calibri" w:cs="Calibri"/>
          <w:sz w:val="24"/>
          <w:szCs w:val="24"/>
        </w:rPr>
      </w:pPr>
      <w:r w:rsidRPr="00705B13">
        <w:rPr>
          <w:rFonts w:ascii="Calibri" w:hAnsi="Calibri" w:cs="Calibri"/>
          <w:sz w:val="24"/>
          <w:szCs w:val="24"/>
        </w:rPr>
        <w:t xml:space="preserve">Poznámka: řešení zasílání textů (názvů Zastávek) závisí na Dopravci či výrobci, zda bude pro tuto část vnějšího bočního panelu zasílat velká písmena (konverzi provede palubní počítač) nebo tuto konverzi provede sám panel vnitřní konverzí fontů. </w:t>
      </w:r>
    </w:p>
    <w:p w14:paraId="317AA02F" w14:textId="2AA94586" w:rsidR="003F24F6" w:rsidRPr="00705B13" w:rsidRDefault="003F24F6" w:rsidP="00C14EC4">
      <w:pPr>
        <w:pStyle w:val="Odstavecseseznamem"/>
        <w:numPr>
          <w:ilvl w:val="0"/>
          <w:numId w:val="24"/>
        </w:numPr>
        <w:spacing w:after="0" w:line="240" w:lineRule="auto"/>
        <w:ind w:left="426" w:hanging="426"/>
        <w:jc w:val="both"/>
        <w:rPr>
          <w:rFonts w:ascii="Calibri" w:hAnsi="Calibri" w:cs="Calibri"/>
          <w:sz w:val="24"/>
          <w:szCs w:val="24"/>
        </w:rPr>
      </w:pPr>
      <w:r w:rsidRPr="00705B13">
        <w:rPr>
          <w:rFonts w:ascii="Calibri" w:hAnsi="Calibri" w:cs="Calibri"/>
          <w:b/>
          <w:bCs/>
          <w:sz w:val="24"/>
          <w:szCs w:val="24"/>
        </w:rPr>
        <w:t xml:space="preserve">Pravý </w:t>
      </w:r>
      <w:r w:rsidR="00C14EC4" w:rsidRPr="00705B13">
        <w:rPr>
          <w:rFonts w:ascii="Calibri" w:hAnsi="Calibri" w:cs="Calibri"/>
          <w:b/>
          <w:bCs/>
          <w:sz w:val="24"/>
          <w:szCs w:val="24"/>
        </w:rPr>
        <w:t>segment – dolní</w:t>
      </w:r>
      <w:r w:rsidRPr="00705B13">
        <w:rPr>
          <w:rFonts w:ascii="Calibri" w:hAnsi="Calibri" w:cs="Calibri"/>
          <w:b/>
          <w:bCs/>
          <w:sz w:val="24"/>
          <w:szCs w:val="24"/>
        </w:rPr>
        <w:t xml:space="preserve"> </w:t>
      </w:r>
    </w:p>
    <w:p w14:paraId="485FE944" w14:textId="77777777" w:rsidR="003F24F6" w:rsidRPr="00705B13" w:rsidRDefault="003F24F6" w:rsidP="00C14EC4">
      <w:pPr>
        <w:spacing w:after="0" w:line="240" w:lineRule="auto"/>
        <w:ind w:firstLine="426"/>
        <w:jc w:val="both"/>
        <w:rPr>
          <w:rFonts w:ascii="Calibri" w:hAnsi="Calibri" w:cs="Calibri"/>
          <w:sz w:val="24"/>
          <w:szCs w:val="24"/>
        </w:rPr>
      </w:pPr>
      <w:r w:rsidRPr="00705B13">
        <w:rPr>
          <w:rFonts w:ascii="Calibri" w:hAnsi="Calibri" w:cs="Calibri"/>
          <w:sz w:val="24"/>
          <w:szCs w:val="24"/>
        </w:rPr>
        <w:t xml:space="preserve">Dolní pravý segment má pevnou šířku podélného pole, kde jsou zobrazovány: </w:t>
      </w:r>
    </w:p>
    <w:p w14:paraId="2284A667" w14:textId="3E1D5539" w:rsidR="003F24F6" w:rsidRPr="00705B13" w:rsidRDefault="003F24F6" w:rsidP="00C14EC4">
      <w:pPr>
        <w:pStyle w:val="Odstavecseseznamem"/>
        <w:numPr>
          <w:ilvl w:val="2"/>
          <w:numId w:val="31"/>
        </w:numPr>
        <w:spacing w:after="0" w:line="240" w:lineRule="auto"/>
        <w:ind w:left="993" w:hanging="426"/>
        <w:jc w:val="both"/>
        <w:rPr>
          <w:rFonts w:ascii="Calibri" w:hAnsi="Calibri" w:cs="Calibri"/>
          <w:sz w:val="24"/>
          <w:szCs w:val="24"/>
        </w:rPr>
      </w:pPr>
      <w:r w:rsidRPr="00705B13">
        <w:rPr>
          <w:rFonts w:ascii="Calibri" w:hAnsi="Calibri" w:cs="Calibri"/>
          <w:sz w:val="24"/>
          <w:szCs w:val="24"/>
        </w:rPr>
        <w:t xml:space="preserve">Název Linky. Název Linky je statický text, který je zobrazen po celou dobu jízdy Spoje. Typ fontu standardní. Pokud délka textu v horním, nebo spodním řádku neumožní jeho plné zobrazení jako statického textu, musí panel umožňovat plynulý posuv rotujících textových řetězců. </w:t>
      </w:r>
    </w:p>
    <w:p w14:paraId="55F088F2" w14:textId="4DF02436" w:rsidR="003F24F6" w:rsidRPr="00705B13" w:rsidRDefault="003F24F6" w:rsidP="00C14EC4">
      <w:pPr>
        <w:pStyle w:val="Odstavecseseznamem"/>
        <w:numPr>
          <w:ilvl w:val="2"/>
          <w:numId w:val="31"/>
        </w:numPr>
        <w:spacing w:after="0" w:line="240" w:lineRule="auto"/>
        <w:ind w:left="993" w:hanging="426"/>
        <w:jc w:val="both"/>
        <w:rPr>
          <w:rFonts w:ascii="Calibri" w:hAnsi="Calibri" w:cs="Calibri"/>
          <w:sz w:val="24"/>
          <w:szCs w:val="24"/>
        </w:rPr>
      </w:pPr>
      <w:r w:rsidRPr="00705B13">
        <w:rPr>
          <w:rFonts w:ascii="Calibri" w:hAnsi="Calibri" w:cs="Calibri"/>
          <w:sz w:val="24"/>
          <w:szCs w:val="24"/>
        </w:rPr>
        <w:t xml:space="preserve">Mimořádné </w:t>
      </w:r>
      <w:r w:rsidR="00C14EC4" w:rsidRPr="00705B13">
        <w:rPr>
          <w:rFonts w:ascii="Calibri" w:hAnsi="Calibri" w:cs="Calibri"/>
          <w:sz w:val="24"/>
          <w:szCs w:val="24"/>
        </w:rPr>
        <w:t>zprávy – zprávy</w:t>
      </w:r>
      <w:r w:rsidRPr="00705B13">
        <w:rPr>
          <w:rFonts w:ascii="Calibri" w:hAnsi="Calibri" w:cs="Calibri"/>
          <w:sz w:val="24"/>
          <w:szCs w:val="24"/>
        </w:rPr>
        <w:t xml:space="preserve"> zaslané z Centrálního dispečinku IDS JK či jiné vybrané zprávy z palubního počítače. Zpráva z Centrálního dispečinku IDS JK či jiná vybraná </w:t>
      </w:r>
    </w:p>
    <w:p w14:paraId="5DDAAA1A" w14:textId="5E7EC5DA" w:rsidR="003F24F6" w:rsidRPr="00705B13" w:rsidRDefault="003F24F6" w:rsidP="00C14EC4">
      <w:pPr>
        <w:pStyle w:val="Odstavecseseznamem"/>
        <w:numPr>
          <w:ilvl w:val="2"/>
          <w:numId w:val="31"/>
        </w:numPr>
        <w:spacing w:after="0" w:line="240" w:lineRule="auto"/>
        <w:ind w:left="993" w:hanging="426"/>
        <w:jc w:val="both"/>
        <w:rPr>
          <w:rFonts w:ascii="Calibri" w:hAnsi="Calibri" w:cs="Calibri"/>
          <w:sz w:val="24"/>
          <w:szCs w:val="24"/>
        </w:rPr>
      </w:pPr>
      <w:r w:rsidRPr="00705B13">
        <w:rPr>
          <w:rFonts w:ascii="Calibri" w:hAnsi="Calibri" w:cs="Calibri"/>
          <w:sz w:val="24"/>
          <w:szCs w:val="24"/>
        </w:rPr>
        <w:t xml:space="preserve">Zastávek a tyto dva cykly textu se budou střídat po dobu platnosti zprávy. Je-li text zprávy kratší než pravý dolní segment, je zarovnán na střed a chová se jako statický text. V případě, že text nelze zobrazit najednou, zobrazuje se zpráva jako běžící text. Tyto zprávy budou vždy uvedeny a ukončeny znaky „***“. </w:t>
      </w:r>
    </w:p>
    <w:p w14:paraId="64061030" w14:textId="77777777" w:rsidR="003F24F6" w:rsidRPr="00705B13" w:rsidRDefault="003F24F6" w:rsidP="00C14EC4">
      <w:pPr>
        <w:spacing w:line="240" w:lineRule="auto"/>
        <w:jc w:val="both"/>
        <w:rPr>
          <w:rFonts w:ascii="Calibri" w:hAnsi="Calibri" w:cs="Calibri"/>
          <w:sz w:val="24"/>
          <w:szCs w:val="24"/>
        </w:rPr>
      </w:pPr>
      <w:r w:rsidRPr="00705B13">
        <w:rPr>
          <w:rFonts w:ascii="Calibri" w:hAnsi="Calibri" w:cs="Calibri"/>
          <w:sz w:val="24"/>
          <w:szCs w:val="24"/>
        </w:rPr>
        <w:t xml:space="preserve">Text zobrazovaný v tomto segmentu využívá velká i malá písmena, přičemž na výšku 100 % využívá zobrazovací body určené pro tento segment. </w:t>
      </w:r>
    </w:p>
    <w:p w14:paraId="57A7EF82"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 xml:space="preserve">Statické údaje: </w:t>
      </w:r>
    </w:p>
    <w:p w14:paraId="609C218C" w14:textId="498EA23F"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číslo Linky </w:t>
      </w:r>
    </w:p>
    <w:p w14:paraId="60BFD119" w14:textId="357C39C7"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aktuální cílová Zastávka Spoje (pokud má Linka více konečných) </w:t>
      </w:r>
    </w:p>
    <w:p w14:paraId="7EA4F413" w14:textId="77777777" w:rsidR="00021C8C" w:rsidRPr="00C14EC4" w:rsidRDefault="00021C8C" w:rsidP="00C14EC4">
      <w:pPr>
        <w:spacing w:after="0" w:line="240" w:lineRule="auto"/>
        <w:jc w:val="both"/>
        <w:rPr>
          <w:rFonts w:ascii="Calibri" w:hAnsi="Calibri" w:cs="Calibri"/>
          <w:b/>
          <w:bCs/>
          <w:sz w:val="24"/>
          <w:szCs w:val="24"/>
        </w:rPr>
      </w:pPr>
    </w:p>
    <w:p w14:paraId="39C592BC" w14:textId="5DE03D85" w:rsidR="003F24F6" w:rsidRPr="00C14EC4" w:rsidRDefault="003F24F6" w:rsidP="00C14EC4">
      <w:pPr>
        <w:spacing w:after="0" w:line="240" w:lineRule="auto"/>
        <w:jc w:val="both"/>
        <w:rPr>
          <w:rFonts w:ascii="Calibri" w:hAnsi="Calibri" w:cs="Calibri"/>
          <w:sz w:val="24"/>
          <w:szCs w:val="24"/>
        </w:rPr>
      </w:pPr>
      <w:r w:rsidRPr="00C14EC4">
        <w:rPr>
          <w:rFonts w:ascii="Calibri" w:hAnsi="Calibri" w:cs="Calibri"/>
          <w:b/>
          <w:bCs/>
          <w:sz w:val="24"/>
          <w:szCs w:val="24"/>
        </w:rPr>
        <w:t xml:space="preserve">Ostatní údaje (mohou být dynamické) </w:t>
      </w:r>
    </w:p>
    <w:p w14:paraId="6B9B0A4A" w14:textId="342F5104"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výchozí Zastávka Spoje </w:t>
      </w:r>
    </w:p>
    <w:p w14:paraId="35E6AA7A" w14:textId="6FA9D324"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důležité nácestné Zastávky – informace o pokračování Spoje do další konečné Zastávky </w:t>
      </w:r>
    </w:p>
    <w:p w14:paraId="6D26CBE1" w14:textId="4DA4150B"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Možnost zobrazení piktogramů </w:t>
      </w:r>
    </w:p>
    <w:p w14:paraId="04687479" w14:textId="2D3B56A4"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Možnost inverzního zobrazení celého panelu nebo jen části, možnost celoplošného zobrazení (bez rozdělení na segment Linky a segment cílové Zastávky). </w:t>
      </w:r>
    </w:p>
    <w:p w14:paraId="0AC35B61" w14:textId="06DDA68B" w:rsidR="00021C8C"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Parametry panelu jsou minimálně </w:t>
      </w:r>
      <w:r w:rsidR="007453B1">
        <w:rPr>
          <w:rFonts w:ascii="Calibri" w:hAnsi="Calibri" w:cs="Calibri"/>
          <w:sz w:val="24"/>
          <w:szCs w:val="24"/>
        </w:rPr>
        <w:t>128</w:t>
      </w:r>
      <w:r w:rsidRPr="00C14EC4">
        <w:rPr>
          <w:rFonts w:ascii="Calibri" w:hAnsi="Calibri" w:cs="Calibri"/>
          <w:sz w:val="24"/>
          <w:szCs w:val="24"/>
        </w:rPr>
        <w:t xml:space="preserve"> x 24 bodů, přičemž parametry zobrazovací plochy musí být minimálně </w:t>
      </w:r>
      <w:r w:rsidR="007453B1">
        <w:rPr>
          <w:rFonts w:ascii="Calibri" w:hAnsi="Calibri" w:cs="Calibri"/>
          <w:sz w:val="24"/>
          <w:szCs w:val="24"/>
        </w:rPr>
        <w:t>1130</w:t>
      </w:r>
      <w:r w:rsidRPr="00C14EC4">
        <w:rPr>
          <w:rFonts w:ascii="Calibri" w:hAnsi="Calibri" w:cs="Calibri"/>
          <w:sz w:val="24"/>
          <w:szCs w:val="24"/>
        </w:rPr>
        <w:t xml:space="preserve"> x 200 mm. </w:t>
      </w:r>
    </w:p>
    <w:p w14:paraId="1BE7DFAE" w14:textId="4B833257" w:rsidR="00021C8C"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Na vnější straně panelu bude zobrazeno číslo Linky (případně orientačně významná Zastávka nebo směr Linky) a konečná Zastávka Linky. Objednatel nebude trvat na osvětlení panelů, pokud budou vyrobeny jako svítící např. svítícími diodami. </w:t>
      </w:r>
    </w:p>
    <w:p w14:paraId="4D7D5366" w14:textId="6B5C4D10"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AD 4)  ZADNÍ ELEKTRONICKÝ PANEL NEBO TABULE – VNĚJŠÍ </w:t>
      </w:r>
    </w:p>
    <w:p w14:paraId="42FC28B5" w14:textId="5BF53DAE"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Všechna Vozidla standardu musí být vybavena v zadní části Vozidla svítivým elektronickým panelem umístěným v horní nebo dolní častí zadního okna na pravé straně Vozidla. Parametry panelu jsou minimálně 14 x 10 bodů. Na panelu bude uvedeno číslo Linky. Objednatel požaduje minimálně zobrazení zkráceného názvu (čísla Linky) ve formátu trojmístného čísla, vyjadřujícího 2 poslední číslice označení Linky.</w:t>
      </w:r>
    </w:p>
    <w:p w14:paraId="2CD10FEA" w14:textId="784381C1" w:rsidR="00C14EC4" w:rsidRDefault="001614AE" w:rsidP="00C14EC4">
      <w:pPr>
        <w:spacing w:line="240" w:lineRule="auto"/>
      </w:pPr>
      <w:r>
        <w:rPr>
          <w:noProof/>
        </w:rPr>
        <w:drawing>
          <wp:inline distT="0" distB="0" distL="0" distR="0" wp14:anchorId="6AC8CA43" wp14:editId="4979DD27">
            <wp:extent cx="1885950" cy="1257300"/>
            <wp:effectExtent l="0" t="0" r="0" b="0"/>
            <wp:docPr id="852861256" name="Obrázek 5" descr="Obsah obrázku LED obrazovka, snímek obrazovky, Obdélník, světl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861256" name="Obrázek 5" descr="Obsah obrázku LED obrazovka, snímek obrazovky, Obdélník, světlo&#10;&#10;Obsah vygenerovaný umělou inteligencí může být nesprávný."/>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86705" cy="1257803"/>
                    </a:xfrm>
                    <a:prstGeom prst="rect">
                      <a:avLst/>
                    </a:prstGeom>
                  </pic:spPr>
                </pic:pic>
              </a:graphicData>
            </a:graphic>
          </wp:inline>
        </w:drawing>
      </w:r>
    </w:p>
    <w:p w14:paraId="68495BB9"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AD 5) ELEKTRONICKÝ VIZUÁLNÍ INFORMAČNÍ SYSTÉM – VNITŘNÍ </w:t>
      </w:r>
    </w:p>
    <w:p w14:paraId="6150C33D"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Informační panely musí být čitelné při přímém i nepřímém slunečním osvětlení, při umělém osvětlení i ve tmě. V případě, že panely emitují světlo (např. použití LED diod), pak musí mít automatickou regulaci jasu zobrazení v závislosti na intenzitě okolního osvětlení. </w:t>
      </w:r>
    </w:p>
    <w:p w14:paraId="725EDEBD"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Čas bude zobrazován na informačních panelech ve </w:t>
      </w:r>
      <w:proofErr w:type="gramStart"/>
      <w:r w:rsidRPr="00C14EC4">
        <w:rPr>
          <w:rFonts w:ascii="Calibri" w:hAnsi="Calibri" w:cs="Calibri"/>
          <w:sz w:val="24"/>
          <w:szCs w:val="24"/>
        </w:rPr>
        <w:t>24-ti hodinovém</w:t>
      </w:r>
      <w:proofErr w:type="gramEnd"/>
      <w:r w:rsidRPr="00C14EC4">
        <w:rPr>
          <w:rFonts w:ascii="Calibri" w:hAnsi="Calibri" w:cs="Calibri"/>
          <w:sz w:val="24"/>
          <w:szCs w:val="24"/>
        </w:rPr>
        <w:t xml:space="preserve"> formátu HH:MM (s oddělovacím znakem dvojtečka). Datum bude na panelech zobrazováno ve formátu DD.MM.RRRR s oddělovacím znakem tečka. </w:t>
      </w:r>
    </w:p>
    <w:p w14:paraId="104C8FAA" w14:textId="1C337453"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Informační panely musí zobrazovat českou diakritiku pro velká a malá písmena a jednotlivá písmena nesmí být deformována, tj. panely musí být schopny zobrazit „dolní dotah“ (znaky např. j, p, y apod.) a horní akcentovanou dotažnici (znaky např. Š, Ř apod.). </w:t>
      </w:r>
    </w:p>
    <w:p w14:paraId="64301EF5"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Vnitřní vozidlové LCD panely musí umožňovat minimálně dva systémy režimy jejich řízení: </w:t>
      </w:r>
    </w:p>
    <w:p w14:paraId="252091AB"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1. Autonomní režim, kdy LCD získává předpřipravené informace z palubního počítače po sběrnici Ethernet, ty budou doplněny informacemi o Zastávkách na trase Vozidla, které budou postupně zobrazovány. </w:t>
      </w:r>
    </w:p>
    <w:p w14:paraId="6D811FD7"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2. Režim získávání informací z palubního počítače pomocí sběrnice Ethernet zn., že LCD získává i další, volitelné informace, a tedy jich může ke zobrazení dostávat mnohem více, tzn. že může zobrazovat doplňkové (např. dopravní) informace, nebo např. reklamu. </w:t>
      </w:r>
    </w:p>
    <w:p w14:paraId="0DAF6954" w14:textId="35A371C4" w:rsidR="003F24F6" w:rsidRPr="00C14EC4" w:rsidDel="009F0B90" w:rsidRDefault="003F24F6" w:rsidP="00C14EC4">
      <w:pPr>
        <w:spacing w:line="240" w:lineRule="auto"/>
        <w:rPr>
          <w:del w:id="5" w:author="Jana Řehořková" w:date="2025-07-27T15:19:00Z" w16du:dateUtc="2025-07-27T13:19:00Z"/>
          <w:rFonts w:ascii="Calibri" w:hAnsi="Calibri" w:cs="Calibri"/>
          <w:sz w:val="24"/>
          <w:szCs w:val="24"/>
        </w:rPr>
      </w:pPr>
      <w:del w:id="6" w:author="Jana Řehořková" w:date="2025-07-27T15:19:00Z" w16du:dateUtc="2025-07-27T13:19:00Z">
        <w:r w:rsidRPr="00C14EC4" w:rsidDel="009F0B90">
          <w:rPr>
            <w:rFonts w:ascii="Calibri" w:hAnsi="Calibri" w:cs="Calibri"/>
            <w:b/>
            <w:bCs/>
            <w:sz w:val="24"/>
            <w:szCs w:val="24"/>
          </w:rPr>
          <w:delText xml:space="preserve">Středový panel </w:delText>
        </w:r>
      </w:del>
    </w:p>
    <w:p w14:paraId="3C4D44E6" w14:textId="5376B2DC" w:rsidR="001614AE" w:rsidRPr="00C14EC4" w:rsidDel="009F0B90" w:rsidRDefault="003F24F6" w:rsidP="00C14EC4">
      <w:pPr>
        <w:spacing w:line="240" w:lineRule="auto"/>
        <w:jc w:val="both"/>
        <w:rPr>
          <w:del w:id="7" w:author="Jana Řehořková" w:date="2025-07-27T15:19:00Z" w16du:dateUtc="2025-07-27T13:19:00Z"/>
          <w:rFonts w:ascii="Calibri" w:hAnsi="Calibri" w:cs="Calibri"/>
          <w:sz w:val="24"/>
          <w:szCs w:val="24"/>
        </w:rPr>
      </w:pPr>
      <w:del w:id="8" w:author="Jana Řehořková" w:date="2025-07-27T15:19:00Z" w16du:dateUtc="2025-07-27T13:19:00Z">
        <w:r w:rsidRPr="00C14EC4" w:rsidDel="009F0B90">
          <w:rPr>
            <w:rFonts w:ascii="Calibri" w:hAnsi="Calibri" w:cs="Calibri"/>
            <w:sz w:val="24"/>
            <w:szCs w:val="24"/>
          </w:rPr>
          <w:delText xml:space="preserve">Každé Vozidlo standardu musí být vybaveno elektronickým vizuálním informačním systémem (nejčastěji z červených LED diod) umístěným uprostřed stropu v přední části Vozidla v minimálním provedení 84 x 8 diod. Na panelu bude střídavě zobrazován aktuální čas, číslo Linky, směr jízdy, případně další dopravní informace (např. Zastávka a následující Zastávka). </w:delText>
        </w:r>
      </w:del>
    </w:p>
    <w:p w14:paraId="4B964B03"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AD 6) DVEŘE VOZIDLA </w:t>
      </w:r>
    </w:p>
    <w:p w14:paraId="5FC8955E" w14:textId="4F0CA834"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Všechna Vozidla o délce do 12,5 m musí být ve standardu vybavena nejméně </w:t>
      </w:r>
      <w:r w:rsidR="001614AE" w:rsidRPr="00C14EC4">
        <w:rPr>
          <w:rFonts w:ascii="Calibri" w:hAnsi="Calibri" w:cs="Calibri"/>
          <w:sz w:val="24"/>
          <w:szCs w:val="24"/>
        </w:rPr>
        <w:t>dvojící</w:t>
      </w:r>
      <w:r w:rsidRPr="00C14EC4">
        <w:rPr>
          <w:rFonts w:ascii="Calibri" w:hAnsi="Calibri" w:cs="Calibri"/>
          <w:sz w:val="24"/>
          <w:szCs w:val="24"/>
        </w:rPr>
        <w:t xml:space="preserve"> dveří určenými pro výstup i nástup cestujících, min. jedny dveře pro nástup s kočárkem/invalidním vozíkem o šířce alespoň 1200 mm. </w:t>
      </w:r>
    </w:p>
    <w:p w14:paraId="2D172AD7"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Dveře otevírá buď řidič nebo cestující po předchozím odblokování řidičem (poptávkové otevírání dveří). Logika fungování tlačítek poptávkového otevírání dveří bude v souladu s Předpisem UN ECE R107. </w:t>
      </w:r>
    </w:p>
    <w:p w14:paraId="6CD33EF6"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Vozidlo bude vybaveno tlačítky signalizace k řidiči pro cestující s kočárkem a na invalidním vozíku v souladu s Předpisem UN ECE R107. </w:t>
      </w:r>
    </w:p>
    <w:p w14:paraId="269064A2" w14:textId="6E0B8785" w:rsidR="001614AE"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Pro běžný provoz je nástup umožněn pouze prvními dveřmi</w:t>
      </w:r>
      <w:r w:rsidRPr="00C14EC4">
        <w:rPr>
          <w:rFonts w:ascii="Calibri" w:hAnsi="Calibri" w:cs="Calibri"/>
          <w:sz w:val="24"/>
          <w:szCs w:val="24"/>
        </w:rPr>
        <w:t xml:space="preserve">, výjimkou zůstává doprovod kočárku s dítětem a osoby na invalidním vozíku, které nastupují označenými dveřmi podle typu autobusu. Výstup je možný pouze středními dveřmi. Řidič může v odůvodněných případech povolit výstup předními dveřmi. </w:t>
      </w:r>
    </w:p>
    <w:p w14:paraId="0B454EA6"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AD 7) SIGNALIZAČNÍ ZAŘÍZENÍ UVNITŘ VOZIDLA </w:t>
      </w:r>
    </w:p>
    <w:p w14:paraId="78A8062B" w14:textId="77777777" w:rsidR="001614AE"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Vozidla musí být vybavena signalizačním zařízením umožňujícím informovat řidiče o: </w:t>
      </w:r>
    </w:p>
    <w:p w14:paraId="4386599A" w14:textId="62FB5E35"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požadavku cestujícího na výstup na Zastávce na znamení, </w:t>
      </w:r>
    </w:p>
    <w:p w14:paraId="142840B0" w14:textId="4423A4BC"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nutnosti nouzového zastavení, </w:t>
      </w:r>
    </w:p>
    <w:p w14:paraId="67466E4F" w14:textId="01D2B690"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výstupu osob s omezenou schopností pohybu či cestujícího s kočárkem apod. </w:t>
      </w:r>
    </w:p>
    <w:p w14:paraId="1402CCC1" w14:textId="28DE37E2"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zastavení Vozidla na znamení. </w:t>
      </w:r>
    </w:p>
    <w:p w14:paraId="4A75CBD9" w14:textId="579B39CB"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Ve Vozidle musí být umístěn takový počet tlačítek, aby bylo zaručeno, že v blízkosti prvních dveří bude umístěno minimálně jedno tlačítko, resp. v blízkosti dalších dveří vždy tlačítka dvě. Minimální celkový počet tlačítek je stanoven na </w:t>
      </w:r>
      <w:r w:rsidR="001614AE" w:rsidRPr="00C14EC4">
        <w:rPr>
          <w:rFonts w:ascii="Calibri" w:hAnsi="Calibri" w:cs="Calibri"/>
          <w:sz w:val="24"/>
          <w:szCs w:val="24"/>
        </w:rPr>
        <w:t>3</w:t>
      </w:r>
      <w:r w:rsidRPr="00C14EC4">
        <w:rPr>
          <w:rFonts w:ascii="Calibri" w:hAnsi="Calibri" w:cs="Calibri"/>
          <w:sz w:val="24"/>
          <w:szCs w:val="24"/>
        </w:rPr>
        <w:t xml:space="preserve"> tlačít</w:t>
      </w:r>
      <w:r w:rsidR="001614AE" w:rsidRPr="00C14EC4">
        <w:rPr>
          <w:rFonts w:ascii="Calibri" w:hAnsi="Calibri" w:cs="Calibri"/>
          <w:sz w:val="24"/>
          <w:szCs w:val="24"/>
        </w:rPr>
        <w:t>ka</w:t>
      </w:r>
      <w:r w:rsidRPr="00C14EC4">
        <w:rPr>
          <w:rFonts w:ascii="Calibri" w:hAnsi="Calibri" w:cs="Calibri"/>
          <w:sz w:val="24"/>
          <w:szCs w:val="24"/>
        </w:rPr>
        <w:t xml:space="preserve">. Tlačítka v blízkosti dveří musí být maximálně ve výšce 150 cm nad podlahou Vozidla. </w:t>
      </w:r>
    </w:p>
    <w:p w14:paraId="0AC75E77" w14:textId="4B5ADFAB" w:rsidR="001614AE"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Vozidla musí být nad každými dveřmi vybavena svítilnou signalizačního zařízení rozdělenou na dvě části. Levá polovina svítilny indikuje cestujícím stisknutí signalizačního tlačítka a je vybavena nápisem „STOP“, pravá část svítilny indikuje cestujícím proces zavírání dveří a je vybavena piktogramem zavírajících se dveří. Při zavírání dveří zní také zvuková výstraha. </w:t>
      </w:r>
    </w:p>
    <w:p w14:paraId="4DA2C50C"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AD 8) INFORMAČNÍ VITRÍNY </w:t>
      </w:r>
    </w:p>
    <w:p w14:paraId="786E3A7E"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sz w:val="24"/>
          <w:szCs w:val="24"/>
        </w:rPr>
        <w:t xml:space="preserve">Každé Vozidlo musí být vybaveno alespoň jednou informační vitrínou (standardizovaná informačními plocha) umožňující umístění alespoň 4 listů ve formátu A4. </w:t>
      </w:r>
    </w:p>
    <w:p w14:paraId="37C6EB82"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Informační plocha </w:t>
      </w:r>
    </w:p>
    <w:p w14:paraId="44951BFD" w14:textId="298EF7A0" w:rsidR="001614AE"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Každé Vozidlo je vybaveno alespoň jednou informační plochou pro prezentaci města, prostřednictvím plakátů či jiných letáků. Dopravce umožní tuto službu bezplatně. Dopravce je povinen zajistit vyvěšení příslušných informací na příslušné informační ploše veškeré informace (informačního a nekomerčního charakteru), které mu za tím účelem Objednatel nejméně 3 dny před požadovaným datem vyvěšení poskytne v listinné či elektronické podobě. </w:t>
      </w:r>
    </w:p>
    <w:p w14:paraId="3FA0B042"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 xml:space="preserve">Schránka na letáky </w:t>
      </w:r>
    </w:p>
    <w:p w14:paraId="1296BC5B" w14:textId="38F0593D"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Schránka na letáky bude umístěna na viditelném a pro cestující snadno dostupném místě ve Vozidle. Schránku dodá Objednatel. Do schránky je možné umísťovat alespoň letáky a dokumenty v max. formátu A4. Schránka na letáky může být například i v podobě látkové kapsy. Schránka na letáky, nebo látková kapsa je označena logem (znakem) města Český Krumlova www stránkou. O složení letáků rozhoduje Objednatel. Dopravce umožní tuto službu bezplatně. </w:t>
      </w:r>
    </w:p>
    <w:p w14:paraId="3BC4A382"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 xml:space="preserve">Informační materiály </w:t>
      </w:r>
    </w:p>
    <w:p w14:paraId="01C191C4"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Dopravce každé Vozidlo vybaví jednotnou sadou informačních materiálů, které jsou umístěny pro cestující na viditelném místě. Tato sada se skládá z následujících součástí: </w:t>
      </w:r>
    </w:p>
    <w:p w14:paraId="7A01B004"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Povinná sada: </w:t>
      </w:r>
    </w:p>
    <w:p w14:paraId="2DCA82EA" w14:textId="5943C629"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mapa MHD Český Krumlov</w:t>
      </w:r>
    </w:p>
    <w:p w14:paraId="4D0D2658" w14:textId="5813C0CD"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ceník MHD Český Krumlov</w:t>
      </w:r>
    </w:p>
    <w:p w14:paraId="0C84E7EC" w14:textId="0B7F7765"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aktuální informace o změnách v dopravě </w:t>
      </w:r>
    </w:p>
    <w:p w14:paraId="61C1F610" w14:textId="27767FB1"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Smluvní přepravní podmínky – výtah </w:t>
      </w:r>
    </w:p>
    <w:p w14:paraId="3195BA5A" w14:textId="590C7F64" w:rsidR="001614AE"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případné informace o změnách v Tarifu MHD a Smluvních přepravních podmínkách, a to minimálně po dobu stanovenou Objednatelem </w:t>
      </w:r>
    </w:p>
    <w:p w14:paraId="3613863D" w14:textId="5157D510"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Nepovinná sada: </w:t>
      </w:r>
    </w:p>
    <w:p w14:paraId="2611A808" w14:textId="3BA012BA"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výňatek ze sítě linek MHD Český Krumlov</w:t>
      </w:r>
    </w:p>
    <w:p w14:paraId="0E67F488" w14:textId="613C183A"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další dohodnuté materiály propagující městskou veřejnou dopravu v</w:t>
      </w:r>
      <w:r w:rsidR="001614AE" w:rsidRPr="00C14EC4">
        <w:rPr>
          <w:rFonts w:ascii="Calibri" w:hAnsi="Calibri" w:cs="Calibri"/>
          <w:sz w:val="24"/>
          <w:szCs w:val="24"/>
        </w:rPr>
        <w:t> Českém Krumlově</w:t>
      </w:r>
      <w:r w:rsidRPr="00C14EC4">
        <w:rPr>
          <w:rFonts w:ascii="Calibri" w:hAnsi="Calibri" w:cs="Calibri"/>
          <w:sz w:val="24"/>
          <w:szCs w:val="24"/>
        </w:rPr>
        <w:t xml:space="preserve">. </w:t>
      </w:r>
    </w:p>
    <w:p w14:paraId="4100379A" w14:textId="77777777" w:rsidR="001614AE" w:rsidRPr="00C14EC4" w:rsidRDefault="001614AE" w:rsidP="00C14EC4">
      <w:pPr>
        <w:pStyle w:val="Odstavecseseznamem"/>
        <w:spacing w:after="0" w:line="240" w:lineRule="auto"/>
        <w:jc w:val="both"/>
        <w:rPr>
          <w:rFonts w:ascii="Calibri" w:hAnsi="Calibri" w:cs="Calibri"/>
          <w:sz w:val="24"/>
          <w:szCs w:val="24"/>
        </w:rPr>
      </w:pPr>
    </w:p>
    <w:p w14:paraId="451CACAB" w14:textId="77777777" w:rsidR="003F24F6" w:rsidRPr="00C14EC4" w:rsidRDefault="003F24F6" w:rsidP="00C14EC4">
      <w:pPr>
        <w:spacing w:after="0" w:line="240" w:lineRule="auto"/>
        <w:jc w:val="both"/>
        <w:rPr>
          <w:rFonts w:ascii="Calibri" w:hAnsi="Calibri" w:cs="Calibri"/>
          <w:sz w:val="24"/>
          <w:szCs w:val="24"/>
        </w:rPr>
      </w:pPr>
      <w:r w:rsidRPr="00C14EC4">
        <w:rPr>
          <w:rFonts w:ascii="Calibri" w:hAnsi="Calibri" w:cs="Calibri"/>
          <w:b/>
          <w:bCs/>
          <w:sz w:val="24"/>
          <w:szCs w:val="24"/>
        </w:rPr>
        <w:t xml:space="preserve">AD 9) INFORMAČNÍ PIKTOGRAMY </w:t>
      </w:r>
    </w:p>
    <w:p w14:paraId="186C18C9" w14:textId="77777777" w:rsidR="00C14EC4" w:rsidRDefault="00C14EC4" w:rsidP="00C14EC4">
      <w:pPr>
        <w:spacing w:after="0" w:line="240" w:lineRule="auto"/>
        <w:jc w:val="both"/>
        <w:rPr>
          <w:rFonts w:ascii="Calibri" w:hAnsi="Calibri" w:cs="Calibri"/>
          <w:sz w:val="24"/>
          <w:szCs w:val="24"/>
        </w:rPr>
      </w:pPr>
    </w:p>
    <w:p w14:paraId="7818FCDA" w14:textId="3D8E5553" w:rsidR="003F24F6" w:rsidRPr="00C14EC4" w:rsidRDefault="003F24F6" w:rsidP="00C14EC4">
      <w:pPr>
        <w:spacing w:after="0" w:line="240" w:lineRule="auto"/>
        <w:jc w:val="both"/>
        <w:rPr>
          <w:rFonts w:ascii="Calibri" w:hAnsi="Calibri" w:cs="Calibri"/>
          <w:sz w:val="24"/>
          <w:szCs w:val="24"/>
        </w:rPr>
      </w:pPr>
      <w:r w:rsidRPr="00C14EC4">
        <w:rPr>
          <w:rFonts w:ascii="Calibri" w:hAnsi="Calibri" w:cs="Calibri"/>
          <w:sz w:val="24"/>
          <w:szCs w:val="24"/>
        </w:rPr>
        <w:t xml:space="preserve">Každé Vozidlo musí být vybaveno následujícími jednotnými piktogramy: </w:t>
      </w:r>
    </w:p>
    <w:p w14:paraId="3B2B50DF" w14:textId="77777777" w:rsidR="00C14EC4" w:rsidRDefault="00C14EC4" w:rsidP="00C14EC4">
      <w:pPr>
        <w:spacing w:after="0" w:line="240" w:lineRule="auto"/>
        <w:jc w:val="both"/>
        <w:rPr>
          <w:rFonts w:ascii="Calibri" w:hAnsi="Calibri" w:cs="Calibri"/>
          <w:b/>
          <w:bCs/>
          <w:sz w:val="24"/>
          <w:szCs w:val="24"/>
        </w:rPr>
      </w:pPr>
    </w:p>
    <w:p w14:paraId="7469515A" w14:textId="05FFA360" w:rsidR="00FC4DCD" w:rsidRPr="00C14EC4" w:rsidRDefault="00FC4DCD" w:rsidP="00C14EC4">
      <w:pPr>
        <w:spacing w:after="0" w:line="240" w:lineRule="auto"/>
        <w:jc w:val="both"/>
        <w:rPr>
          <w:rFonts w:ascii="Calibri" w:hAnsi="Calibri" w:cs="Calibri"/>
          <w:sz w:val="24"/>
          <w:szCs w:val="24"/>
        </w:rPr>
      </w:pPr>
      <w:r w:rsidRPr="00C14EC4">
        <w:rPr>
          <w:rFonts w:ascii="Calibri" w:hAnsi="Calibri" w:cs="Calibri"/>
          <w:b/>
          <w:bCs/>
          <w:sz w:val="24"/>
          <w:szCs w:val="24"/>
        </w:rPr>
        <w:t>Symboly na vnější straně Vozidla</w:t>
      </w:r>
    </w:p>
    <w:p w14:paraId="71A92423" w14:textId="5A753EED"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dveře určené pro nástup s kočárkem </w:t>
      </w:r>
    </w:p>
    <w:p w14:paraId="00DC571E" w14:textId="019AB1E5"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dveře určené pro nástup, umístěné na dveřích Vozidla prioritně určených pro nástup, bílá šipka v modrém kruhovém poli (obdoba příkazové dopravní značky C </w:t>
      </w:r>
      <w:proofErr w:type="gramStart"/>
      <w:r w:rsidRPr="00C14EC4">
        <w:rPr>
          <w:rFonts w:ascii="Calibri" w:hAnsi="Calibri" w:cs="Calibri"/>
          <w:sz w:val="24"/>
          <w:szCs w:val="24"/>
        </w:rPr>
        <w:t>2a</w:t>
      </w:r>
      <w:proofErr w:type="gramEnd"/>
      <w:r w:rsidRPr="00C14EC4">
        <w:rPr>
          <w:rFonts w:ascii="Calibri" w:hAnsi="Calibri" w:cs="Calibri"/>
          <w:sz w:val="24"/>
          <w:szCs w:val="24"/>
        </w:rPr>
        <w:t xml:space="preserve">), nebo slovně Nástup </w:t>
      </w:r>
    </w:p>
    <w:p w14:paraId="2006CBE1" w14:textId="7E2E052F"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dveře určené prioritně pro výstup, umístěné na dveřích prioritně určených pro výstup, bílý obdélník v červeném kruhovém poli (obdoba zákazové dopravní značky B 2) nebo slovně Výstup </w:t>
      </w:r>
    </w:p>
    <w:p w14:paraId="1E85117C" w14:textId="67F4A4F2"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dveře určené pro nástup osob na vozíčku nebo hůře pohyblivých osob (u nízkopodlažních Vozidel) </w:t>
      </w:r>
    </w:p>
    <w:p w14:paraId="71FC7E5D" w14:textId="1BC3176C"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označení bezbariérového Vozidla v čele </w:t>
      </w:r>
    </w:p>
    <w:p w14:paraId="7E889816" w14:textId="2E6D7BC9"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tlačítko k otevření dveří (u vozidel s poptávkovým otevíráním dveří) </w:t>
      </w:r>
    </w:p>
    <w:p w14:paraId="593F902F" w14:textId="22D79266" w:rsidR="003F24F6"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obchodní název Dopravce </w:t>
      </w:r>
    </w:p>
    <w:p w14:paraId="3DBB330C" w14:textId="77777777" w:rsidR="00264A49" w:rsidRPr="00C14EC4" w:rsidRDefault="00264A49" w:rsidP="00264A49">
      <w:pPr>
        <w:pStyle w:val="Odstavecseseznamem"/>
        <w:spacing w:after="0" w:line="240" w:lineRule="auto"/>
        <w:jc w:val="both"/>
        <w:rPr>
          <w:rFonts w:ascii="Calibri" w:hAnsi="Calibri" w:cs="Calibri"/>
          <w:sz w:val="24"/>
          <w:szCs w:val="24"/>
        </w:rPr>
      </w:pPr>
    </w:p>
    <w:p w14:paraId="3AFC21D2" w14:textId="27E35FEE" w:rsidR="00FC4DCD" w:rsidRPr="00C14EC4" w:rsidRDefault="00FC4DCD" w:rsidP="00C14EC4">
      <w:pPr>
        <w:spacing w:after="0" w:line="240" w:lineRule="auto"/>
        <w:jc w:val="both"/>
        <w:rPr>
          <w:rFonts w:ascii="Calibri" w:hAnsi="Calibri" w:cs="Calibri"/>
          <w:sz w:val="24"/>
          <w:szCs w:val="24"/>
        </w:rPr>
      </w:pPr>
      <w:r w:rsidRPr="00C14EC4">
        <w:rPr>
          <w:rFonts w:ascii="Calibri" w:hAnsi="Calibri" w:cs="Calibri"/>
          <w:b/>
          <w:bCs/>
          <w:sz w:val="24"/>
          <w:szCs w:val="24"/>
        </w:rPr>
        <w:t xml:space="preserve">Symboly uvnitř Vozidla: </w:t>
      </w:r>
    </w:p>
    <w:p w14:paraId="768B2F37" w14:textId="1DC94045"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zastavíme na znamení </w:t>
      </w:r>
    </w:p>
    <w:p w14:paraId="549F5082" w14:textId="5C471AC3"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nouzová signalizace k řidiči </w:t>
      </w:r>
    </w:p>
    <w:p w14:paraId="7EE06B0E" w14:textId="64B1AA86"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sedadlo pro tělesně postižené </w:t>
      </w:r>
    </w:p>
    <w:p w14:paraId="02780481" w14:textId="317EA175"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plocha pro kočárek </w:t>
      </w:r>
    </w:p>
    <w:p w14:paraId="51518BA0" w14:textId="5A20ED20"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nouzové otevření dveří </w:t>
      </w:r>
    </w:p>
    <w:p w14:paraId="40664CE6" w14:textId="79E41B6D"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lékárnička </w:t>
      </w:r>
    </w:p>
    <w:p w14:paraId="49E002F6" w14:textId="1D36BB08" w:rsidR="003F24F6" w:rsidRPr="00C14EC4" w:rsidRDefault="003F24F6" w:rsidP="00C14EC4">
      <w:pPr>
        <w:pStyle w:val="Odstavecseseznamem"/>
        <w:numPr>
          <w:ilvl w:val="0"/>
          <w:numId w:val="31"/>
        </w:numPr>
        <w:spacing w:after="0" w:line="240" w:lineRule="auto"/>
        <w:jc w:val="both"/>
        <w:rPr>
          <w:rFonts w:ascii="Calibri" w:hAnsi="Calibri" w:cs="Calibri"/>
          <w:sz w:val="24"/>
          <w:szCs w:val="24"/>
        </w:rPr>
      </w:pPr>
      <w:r w:rsidRPr="00C14EC4">
        <w:rPr>
          <w:rFonts w:ascii="Calibri" w:hAnsi="Calibri" w:cs="Calibri"/>
          <w:sz w:val="24"/>
          <w:szCs w:val="24"/>
        </w:rPr>
        <w:t xml:space="preserve">hasicí přístroj </w:t>
      </w:r>
    </w:p>
    <w:p w14:paraId="466D4288" w14:textId="77777777" w:rsidR="003F24F6" w:rsidRPr="00C14EC4" w:rsidRDefault="003F24F6" w:rsidP="00C14EC4">
      <w:pPr>
        <w:spacing w:after="0" w:line="240" w:lineRule="auto"/>
        <w:jc w:val="both"/>
        <w:rPr>
          <w:rFonts w:ascii="Calibri" w:hAnsi="Calibri" w:cs="Calibri"/>
          <w:sz w:val="24"/>
          <w:szCs w:val="24"/>
        </w:rPr>
      </w:pPr>
      <w:r w:rsidRPr="00C14EC4">
        <w:rPr>
          <w:rFonts w:ascii="Calibri" w:hAnsi="Calibri" w:cs="Calibri"/>
          <w:sz w:val="24"/>
          <w:szCs w:val="24"/>
        </w:rPr>
        <w:t xml:space="preserve">V případě, že je piktogram doplněn textem, musí být v českém jazyce. Uvádění piktogramů na papírech nalepených na oknech a popisků v jiném, než českém jazyce je nepřípustné. </w:t>
      </w:r>
    </w:p>
    <w:p w14:paraId="5EFA43C0" w14:textId="77777777" w:rsidR="00FC4DCD" w:rsidRPr="00C14EC4" w:rsidRDefault="00FC4DCD" w:rsidP="00C14EC4">
      <w:pPr>
        <w:spacing w:line="240" w:lineRule="auto"/>
        <w:jc w:val="both"/>
        <w:rPr>
          <w:rFonts w:ascii="Calibri" w:hAnsi="Calibri" w:cs="Calibri"/>
          <w:sz w:val="24"/>
          <w:szCs w:val="24"/>
        </w:rPr>
      </w:pPr>
    </w:p>
    <w:p w14:paraId="689E4221"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 xml:space="preserve">AD 10) KLIMATICKÁ A SVĚTELNÁ POHODA VOZIDEL </w:t>
      </w:r>
    </w:p>
    <w:p w14:paraId="1A5BED51"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Technický stav Vozidel musí zaručovat možnost otevření a uzavření všech oken a větracích průduchů k tomu konstrukčně určených a možnost temperovat Vozidlo. </w:t>
      </w:r>
    </w:p>
    <w:p w14:paraId="53AC0388"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Objednatel požaduje, aby při Zahájení provozu byla všechna Vozidla určená pro plnění Závazku veřejné služby vybavena </w:t>
      </w:r>
      <w:r w:rsidRPr="00C14EC4">
        <w:rPr>
          <w:rFonts w:ascii="Calibri" w:hAnsi="Calibri" w:cs="Calibri"/>
          <w:b/>
          <w:bCs/>
          <w:sz w:val="24"/>
          <w:szCs w:val="24"/>
        </w:rPr>
        <w:t xml:space="preserve">klimatizací vnitřních prostor Vozidla – prostor pro řidiče i prostor pro cestující. </w:t>
      </w:r>
    </w:p>
    <w:p w14:paraId="091060B6"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Klimatizace bude povinně využívána, když teplota okolí přesáhne +25 °C a je nutné zabezpečit ochlazování vnitřního prostoru. Pokud řidič není schopen zjistit vnější teplotu vzduchu, zahájí ochlazování Vozidla dle svého uvážení nebo na žádost cestujících. Teplota v interiéru Vozidla nesmí při použití tohoto zařízení poklesnout pod 22 °C. </w:t>
      </w:r>
    </w:p>
    <w:p w14:paraId="7D7AE65D" w14:textId="5F53E6AD" w:rsidR="00FC4DCD"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Řidiči všech Vozidel jsou povinni umožnit temperování Vozidla v případě, že je temperování řízeno dálkově, nebo zajistit přiměřené temperování Vozidla, nejpozději když vnější teplota vzduchu poklesne pod 10 °C. Pokud řidič Vozidla není schopen zjistit teplotu okolního vzduchu, je povinen zahájit temperování Vozidla dle svého uvážení či na žádost cestujících. </w:t>
      </w:r>
    </w:p>
    <w:p w14:paraId="3B74783D"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 xml:space="preserve">AD 11) STÁŘÍ A TECHNICKÝ STAV VOZIDEL </w:t>
      </w:r>
    </w:p>
    <w:p w14:paraId="7E3585F6"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Vozidla musí být po dobu provozování v dobrém technickém stavu, musí splňovat všechny související zákonné normy a plnou funkčnost požadovaných technických prostředků dle tohoto dokumentu. Vozidla musí být v takovém stavu, aby cestující nebyli obtěžováni hlukem, zápachem nebo vibracemi vyššími, než je u daného typu Vozidla obvyklé. </w:t>
      </w:r>
    </w:p>
    <w:p w14:paraId="66612B58"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 xml:space="preserve">Základní vozidla </w:t>
      </w:r>
    </w:p>
    <w:p w14:paraId="38C8CE46" w14:textId="17A7D71B"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Všechna Základní vozidla musí být nová ve smyslu Nařízení vlády č. 63/2011 Sb.</w:t>
      </w:r>
      <w:r w:rsidRPr="00C14EC4">
        <w:rPr>
          <w:rFonts w:ascii="Calibri" w:hAnsi="Calibri" w:cs="Calibri"/>
          <w:sz w:val="24"/>
          <w:szCs w:val="24"/>
        </w:rPr>
        <w:t>, tj. musí se jednat o vozidla pořízená za účelem plnění Smlouvy uzavřené s Objednatelem, která dosud nebyla žádným způsobem provozována v České republice ani v jiném státě ani nebyla používána ke zkušebním či předváděcím účelům.</w:t>
      </w:r>
    </w:p>
    <w:p w14:paraId="6EF9BBBB"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Průměrné stáří vozidel použitých k plnění Smlouvy o veřejných službách nesmí v souladu s Nařízením vlády č. 63/2011 Sb. v žádném okamžiku trvání Smlouvy přesáhnout 11 let</w:t>
      </w:r>
      <w:r w:rsidRPr="00C14EC4">
        <w:rPr>
          <w:rFonts w:ascii="Calibri" w:hAnsi="Calibri" w:cs="Calibri"/>
          <w:sz w:val="24"/>
          <w:szCs w:val="24"/>
        </w:rPr>
        <w:t xml:space="preserve">, nejde-li po dobu nezbytně nutnou o použití náhradního vozidla. Pro určení stáří Vozidla je rozhodné datum jeho první registrace. </w:t>
      </w:r>
    </w:p>
    <w:p w14:paraId="7DA3E506"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Obnova vozového parku je možná pouze novými Vozidly nebo Vozidly mladšími 2 let od data první registrace. V případě závažných důvodů pro předčasné vyřazení Vozidla (vážná nehoda, požár, odcizení) je možno dočasně se souhlasem Objednatele nahradit vyřazené Vozidlo po dobu max. 12 měsíců i Vozidlem starším. </w:t>
      </w:r>
    </w:p>
    <w:p w14:paraId="13960D32"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POHON (PALIVO) </w:t>
      </w:r>
    </w:p>
    <w:p w14:paraId="2360BFAF" w14:textId="51A2155F" w:rsidR="00F85220" w:rsidRPr="00C14EC4" w:rsidRDefault="003F24F6" w:rsidP="00264A49">
      <w:pPr>
        <w:spacing w:line="240" w:lineRule="auto"/>
        <w:jc w:val="both"/>
        <w:rPr>
          <w:rFonts w:ascii="Calibri" w:hAnsi="Calibri" w:cs="Calibri"/>
          <w:sz w:val="24"/>
          <w:szCs w:val="24"/>
        </w:rPr>
      </w:pPr>
      <w:r w:rsidRPr="00C14EC4">
        <w:rPr>
          <w:rFonts w:ascii="Calibri" w:hAnsi="Calibri" w:cs="Calibri"/>
          <w:sz w:val="24"/>
          <w:szCs w:val="24"/>
        </w:rPr>
        <w:t xml:space="preserve">Dopravce je povinen od Zahájení provozu dle Smlouvy splňovat požadavky na podíl nízkoemisních a bezemisních Vozidel stanovené zákonem č. 360/2022 Sb., o podpoře nízkoemisních vozidel prostřednictvím zadávání veřejných zakázek a veřejných služeb v přepravě cestujících, ve znění pozdějších předpisů. Případná dieselová Vozidla musí splňovat alespoň normu EURO VI. Dopravce s ohledem na absenci infrastruktury není oprávněn použít vodíková Vozidla a bezemisní Vozidla tak mohou být pouze elektrická. </w:t>
      </w:r>
    </w:p>
    <w:p w14:paraId="4CA8E18F"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AD 12) PROSTOR PRO CESTUJÍCÍ, KOMFORT </w:t>
      </w:r>
    </w:p>
    <w:p w14:paraId="05E20EFB"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Všechna Vozidla budou vybavena sedačkami s výškou opěradla od plochy sedáku alespoň 600 mm, polstrované. Šířka sedáku sedaček bude od 400–620 mm, výška sedáků od podlahy bude min. 1000 mm (včetně opěradla), bude-li to s ohledem na konkrétní typ Vozidla konstrukčně možné. Vzdálenost sedáků za sebou bude min. 630–800 mm, výška sezení bude od 450 mm, bude-li to s ohledem na konkrétní typ Vozidla konstrukčně možné. </w:t>
      </w:r>
    </w:p>
    <w:p w14:paraId="76569D80" w14:textId="521AB853" w:rsidR="00F85220" w:rsidRPr="00C14EC4" w:rsidRDefault="003F24F6" w:rsidP="00264A49">
      <w:pPr>
        <w:spacing w:line="240" w:lineRule="auto"/>
        <w:jc w:val="both"/>
        <w:rPr>
          <w:rFonts w:ascii="Calibri" w:hAnsi="Calibri" w:cs="Calibri"/>
          <w:sz w:val="24"/>
          <w:szCs w:val="24"/>
        </w:rPr>
      </w:pPr>
      <w:r w:rsidRPr="00C14EC4">
        <w:rPr>
          <w:rFonts w:ascii="Calibri" w:hAnsi="Calibri" w:cs="Calibri"/>
          <w:sz w:val="24"/>
          <w:szCs w:val="24"/>
        </w:rPr>
        <w:t xml:space="preserve">Vozidla budou vybavena protiskluzovou podlahovou krytinou. </w:t>
      </w:r>
    </w:p>
    <w:p w14:paraId="6BF1B29A"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AD 13) VNĚJŠÍ NÁTĚR VOZIDEL </w:t>
      </w:r>
    </w:p>
    <w:p w14:paraId="325DBF1F" w14:textId="77777777" w:rsidR="003F24F6" w:rsidRPr="00C14EC4" w:rsidRDefault="003F24F6" w:rsidP="00C14EC4">
      <w:pPr>
        <w:spacing w:line="240" w:lineRule="auto"/>
        <w:rPr>
          <w:rFonts w:ascii="Calibri" w:hAnsi="Calibri" w:cs="Calibri"/>
          <w:sz w:val="24"/>
          <w:szCs w:val="24"/>
        </w:rPr>
      </w:pPr>
      <w:r w:rsidRPr="00C14EC4">
        <w:rPr>
          <w:rFonts w:ascii="Calibri" w:hAnsi="Calibri" w:cs="Calibri"/>
          <w:b/>
          <w:bCs/>
          <w:sz w:val="24"/>
          <w:szCs w:val="24"/>
        </w:rPr>
        <w:t xml:space="preserve">Vnější provedení Vozidla: </w:t>
      </w:r>
    </w:p>
    <w:p w14:paraId="5179E7CB" w14:textId="77777777" w:rsidR="003F24F6" w:rsidRPr="00C14EC4" w:rsidRDefault="003F24F6" w:rsidP="00C14EC4">
      <w:pPr>
        <w:spacing w:line="240" w:lineRule="auto"/>
        <w:jc w:val="both"/>
        <w:rPr>
          <w:rFonts w:ascii="Calibri" w:hAnsi="Calibri" w:cs="Calibri"/>
          <w:sz w:val="24"/>
          <w:szCs w:val="24"/>
        </w:rPr>
      </w:pPr>
      <w:r w:rsidRPr="00C14EC4">
        <w:rPr>
          <w:rFonts w:ascii="Calibri" w:hAnsi="Calibri" w:cs="Calibri"/>
          <w:sz w:val="24"/>
          <w:szCs w:val="24"/>
        </w:rPr>
        <w:t xml:space="preserve">Dopravce se zavazuje zajistit, že všechna Základní vozidla používaná k plnění Smlouvy budou mít jednotné vnější provedení (tj. označení, barevné provedení, design, dekorační prvky apod.) dle níže uvedených požadavků Objednatele: </w:t>
      </w:r>
    </w:p>
    <w:p w14:paraId="2DE5551E" w14:textId="77777777" w:rsidR="00264A49" w:rsidRDefault="00264A49" w:rsidP="00C14EC4">
      <w:pPr>
        <w:spacing w:line="240" w:lineRule="auto"/>
        <w:jc w:val="both"/>
        <w:rPr>
          <w:rFonts w:ascii="Calibri" w:hAnsi="Calibri" w:cs="Calibri"/>
          <w:b/>
          <w:bCs/>
          <w:sz w:val="24"/>
          <w:szCs w:val="24"/>
        </w:rPr>
      </w:pPr>
    </w:p>
    <w:p w14:paraId="465424F9" w14:textId="77777777" w:rsidR="00264A49" w:rsidRDefault="00264A49" w:rsidP="00C14EC4">
      <w:pPr>
        <w:spacing w:line="240" w:lineRule="auto"/>
        <w:jc w:val="both"/>
        <w:rPr>
          <w:rFonts w:ascii="Calibri" w:hAnsi="Calibri" w:cs="Calibri"/>
          <w:b/>
          <w:bCs/>
          <w:sz w:val="24"/>
          <w:szCs w:val="24"/>
        </w:rPr>
      </w:pPr>
    </w:p>
    <w:p w14:paraId="1F37D20B" w14:textId="77777777" w:rsidR="00264A49" w:rsidRDefault="00264A49" w:rsidP="00C14EC4">
      <w:pPr>
        <w:spacing w:line="240" w:lineRule="auto"/>
        <w:jc w:val="both"/>
        <w:rPr>
          <w:rFonts w:ascii="Calibri" w:hAnsi="Calibri" w:cs="Calibri"/>
          <w:b/>
          <w:bCs/>
          <w:sz w:val="24"/>
          <w:szCs w:val="24"/>
        </w:rPr>
      </w:pPr>
    </w:p>
    <w:p w14:paraId="7C8DAF65" w14:textId="77777777" w:rsidR="00264A49" w:rsidRDefault="00264A49" w:rsidP="00C14EC4">
      <w:pPr>
        <w:spacing w:line="240" w:lineRule="auto"/>
        <w:jc w:val="both"/>
        <w:rPr>
          <w:rFonts w:ascii="Calibri" w:hAnsi="Calibri" w:cs="Calibri"/>
          <w:b/>
          <w:bCs/>
          <w:sz w:val="24"/>
          <w:szCs w:val="24"/>
        </w:rPr>
      </w:pPr>
    </w:p>
    <w:p w14:paraId="16AE71E9" w14:textId="77777777" w:rsidR="00264A49" w:rsidRDefault="00264A49" w:rsidP="00C14EC4">
      <w:pPr>
        <w:spacing w:line="240" w:lineRule="auto"/>
        <w:jc w:val="both"/>
        <w:rPr>
          <w:rFonts w:ascii="Calibri" w:hAnsi="Calibri" w:cs="Calibri"/>
          <w:b/>
          <w:bCs/>
          <w:sz w:val="24"/>
          <w:szCs w:val="24"/>
        </w:rPr>
      </w:pPr>
    </w:p>
    <w:p w14:paraId="72E54510" w14:textId="77777777" w:rsidR="00264A49" w:rsidRDefault="00264A49" w:rsidP="00C14EC4">
      <w:pPr>
        <w:spacing w:line="240" w:lineRule="auto"/>
        <w:jc w:val="both"/>
        <w:rPr>
          <w:rFonts w:ascii="Calibri" w:hAnsi="Calibri" w:cs="Calibri"/>
          <w:b/>
          <w:bCs/>
          <w:sz w:val="24"/>
          <w:szCs w:val="24"/>
        </w:rPr>
      </w:pPr>
    </w:p>
    <w:p w14:paraId="4CBE474A" w14:textId="3D54A25B" w:rsidR="003F24F6" w:rsidRPr="00C14EC4" w:rsidRDefault="003F24F6" w:rsidP="00C14EC4">
      <w:pPr>
        <w:spacing w:line="240" w:lineRule="auto"/>
        <w:jc w:val="both"/>
        <w:rPr>
          <w:rFonts w:ascii="Calibri" w:hAnsi="Calibri" w:cs="Calibri"/>
          <w:sz w:val="24"/>
          <w:szCs w:val="24"/>
        </w:rPr>
      </w:pPr>
      <w:r w:rsidRPr="00C14EC4">
        <w:rPr>
          <w:rFonts w:ascii="Calibri" w:hAnsi="Calibri" w:cs="Calibri"/>
          <w:b/>
          <w:bCs/>
          <w:sz w:val="24"/>
          <w:szCs w:val="24"/>
        </w:rPr>
        <w:t xml:space="preserve">Vozidla budou provedena </w:t>
      </w:r>
      <w:r w:rsidR="00F85220" w:rsidRPr="00C14EC4">
        <w:rPr>
          <w:rFonts w:ascii="Calibri" w:hAnsi="Calibri" w:cs="Calibri"/>
          <w:b/>
          <w:bCs/>
          <w:sz w:val="24"/>
          <w:szCs w:val="24"/>
        </w:rPr>
        <w:t>bílé barvě</w:t>
      </w:r>
      <w:r w:rsidRPr="00C14EC4">
        <w:rPr>
          <w:rFonts w:ascii="Calibri" w:hAnsi="Calibri" w:cs="Calibri"/>
          <w:b/>
          <w:bCs/>
          <w:sz w:val="24"/>
          <w:szCs w:val="24"/>
        </w:rPr>
        <w:t xml:space="preserve"> </w:t>
      </w:r>
    </w:p>
    <w:p w14:paraId="2C539501" w14:textId="4B7E1321" w:rsidR="003F24F6" w:rsidRPr="00C14EC4" w:rsidRDefault="003F24F6" w:rsidP="00C14EC4">
      <w:pPr>
        <w:spacing w:line="240" w:lineRule="auto"/>
        <w:rPr>
          <w:rFonts w:ascii="Calibri" w:hAnsi="Calibri" w:cs="Calibri"/>
          <w:sz w:val="24"/>
          <w:szCs w:val="24"/>
        </w:rPr>
      </w:pPr>
      <w:r w:rsidRPr="00C14EC4">
        <w:rPr>
          <w:rFonts w:ascii="Calibri" w:hAnsi="Calibri" w:cs="Calibri"/>
          <w:sz w:val="24"/>
          <w:szCs w:val="24"/>
        </w:rPr>
        <w:t xml:space="preserve">Vzorový obrázek </w:t>
      </w:r>
    </w:p>
    <w:p w14:paraId="0C3F8818" w14:textId="60976601" w:rsidR="003F24F6" w:rsidRDefault="00F85220" w:rsidP="003F24F6">
      <w:pPr>
        <w:rPr>
          <w:noProof/>
        </w:rPr>
      </w:pPr>
      <w:r w:rsidRPr="00F85220">
        <w:rPr>
          <w:noProof/>
        </w:rPr>
        <w:drawing>
          <wp:inline distT="0" distB="0" distL="0" distR="0" wp14:anchorId="17042699" wp14:editId="0456AA19">
            <wp:extent cx="5760720" cy="2787015"/>
            <wp:effectExtent l="0" t="0" r="0" b="0"/>
            <wp:docPr id="412731551" name="Obrázek 1" descr="Obsah obrázku přeprava, venku, obloha, Způsob dopravy&#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731551" name="Obrázek 1" descr="Obsah obrázku přeprava, venku, obloha, Způsob dopravy&#10;&#10;Obsah vygenerovaný umělou inteligencí může být nesprávný."/>
                    <pic:cNvPicPr/>
                  </pic:nvPicPr>
                  <pic:blipFill>
                    <a:blip r:embed="rId11"/>
                    <a:stretch>
                      <a:fillRect/>
                    </a:stretch>
                  </pic:blipFill>
                  <pic:spPr>
                    <a:xfrm>
                      <a:off x="0" y="0"/>
                      <a:ext cx="5760720" cy="2787015"/>
                    </a:xfrm>
                    <a:prstGeom prst="rect">
                      <a:avLst/>
                    </a:prstGeom>
                  </pic:spPr>
                </pic:pic>
              </a:graphicData>
            </a:graphic>
          </wp:inline>
        </w:drawing>
      </w:r>
    </w:p>
    <w:p w14:paraId="24369CC6" w14:textId="2A2ABB04" w:rsidR="00F85220"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Na Základním vozidle bude umístěn znak města o velikosti minimálně 35 cm x 41 cm, nápisem internetových stránek města www.</w:t>
      </w:r>
      <w:r w:rsidR="00F85220" w:rsidRPr="00264A49">
        <w:rPr>
          <w:rFonts w:ascii="Calibri" w:hAnsi="Calibri" w:cs="Calibri"/>
          <w:sz w:val="24"/>
          <w:szCs w:val="24"/>
        </w:rPr>
        <w:t>ckrumlov</w:t>
      </w:r>
      <w:r w:rsidRPr="00264A49">
        <w:rPr>
          <w:rFonts w:ascii="Calibri" w:hAnsi="Calibri" w:cs="Calibri"/>
          <w:sz w:val="24"/>
          <w:szCs w:val="24"/>
        </w:rPr>
        <w:t xml:space="preserve">.cz a Městská doprava </w:t>
      </w:r>
      <w:r w:rsidR="00F85220" w:rsidRPr="00264A49">
        <w:rPr>
          <w:rFonts w:ascii="Calibri" w:hAnsi="Calibri" w:cs="Calibri"/>
          <w:sz w:val="24"/>
          <w:szCs w:val="24"/>
        </w:rPr>
        <w:t xml:space="preserve">Český Krumlov </w:t>
      </w:r>
      <w:r w:rsidRPr="00264A49">
        <w:rPr>
          <w:rFonts w:ascii="Calibri" w:hAnsi="Calibri" w:cs="Calibri"/>
          <w:sz w:val="24"/>
          <w:szCs w:val="24"/>
        </w:rPr>
        <w:t xml:space="preserve">. </w:t>
      </w:r>
    </w:p>
    <w:p w14:paraId="37896522" w14:textId="77777777" w:rsidR="00264A49" w:rsidRDefault="00264A49" w:rsidP="00264A49">
      <w:pPr>
        <w:spacing w:after="0" w:line="240" w:lineRule="auto"/>
        <w:jc w:val="both"/>
        <w:rPr>
          <w:rFonts w:ascii="Calibri" w:hAnsi="Calibri" w:cs="Calibri"/>
          <w:sz w:val="24"/>
          <w:szCs w:val="24"/>
        </w:rPr>
      </w:pPr>
    </w:p>
    <w:p w14:paraId="1FC514BD" w14:textId="745D3A10"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je povinen u Základních vyčlenit vzadu nebo po bocích vně Vozidla dvě plochy o velikosti přibližně 1500 x 450 mm pro umístění samolepících fólií s nekomerčními informacemi stanovenými Objednatelem. Výlep zajišťuje Dopravce bezplatně na žádost Objednatele do 15 dnů od doručení písemné žádosti Objednatele. Samolepící fólie dodává Objednatel. </w:t>
      </w:r>
    </w:p>
    <w:p w14:paraId="66B96BDA"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Před uzavřením smlouvy na dodávku Vozidla specifikující jeho nátěr, je Dopravce povinen Objednatele požádat o odsouhlasení detailů nátěru pro konkrétní typ Vozidla. Objednatel stanoví přesné řešení nátěru. </w:t>
      </w:r>
    </w:p>
    <w:p w14:paraId="198A9405" w14:textId="77777777" w:rsidR="00264A49" w:rsidRDefault="00264A49" w:rsidP="00264A49">
      <w:pPr>
        <w:spacing w:after="0" w:line="240" w:lineRule="auto"/>
        <w:jc w:val="both"/>
        <w:rPr>
          <w:rFonts w:ascii="Calibri" w:hAnsi="Calibri" w:cs="Calibri"/>
          <w:sz w:val="24"/>
          <w:szCs w:val="24"/>
        </w:rPr>
      </w:pPr>
    </w:p>
    <w:p w14:paraId="726B7830" w14:textId="5E846E5B"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Dopravce dále všechna Základní vozidla označí svým obchodním jménem. Dopravce není oprávněn umisťovat na Základní vozidla jakoukoliv celoplošnou či jinou vnější reklamu s výjimkou reklamy propagující Město Český Krumlov</w:t>
      </w:r>
      <w:r w:rsidR="00F85220" w:rsidRPr="00264A49">
        <w:rPr>
          <w:rFonts w:ascii="Calibri" w:hAnsi="Calibri" w:cs="Calibri"/>
          <w:sz w:val="24"/>
          <w:szCs w:val="24"/>
        </w:rPr>
        <w:t xml:space="preserve"> </w:t>
      </w:r>
      <w:r w:rsidRPr="00264A49">
        <w:rPr>
          <w:rFonts w:ascii="Calibri" w:hAnsi="Calibri" w:cs="Calibri"/>
          <w:sz w:val="24"/>
          <w:szCs w:val="24"/>
        </w:rPr>
        <w:t xml:space="preserve">či aktivity Města </w:t>
      </w:r>
      <w:r w:rsidR="00F85220" w:rsidRPr="00264A49">
        <w:rPr>
          <w:rFonts w:ascii="Calibri" w:hAnsi="Calibri" w:cs="Calibri"/>
          <w:sz w:val="24"/>
          <w:szCs w:val="24"/>
        </w:rPr>
        <w:t>Český Krumlov</w:t>
      </w:r>
      <w:r w:rsidRPr="00264A49">
        <w:rPr>
          <w:rFonts w:ascii="Calibri" w:hAnsi="Calibri" w:cs="Calibri"/>
          <w:sz w:val="24"/>
          <w:szCs w:val="24"/>
        </w:rPr>
        <w:t xml:space="preserve">, kterou dodá přímo Objednatel a která bude umístěna na Vozidla provozovaná Dopravcem dle pokynů Objednatele. </w:t>
      </w:r>
    </w:p>
    <w:p w14:paraId="1B1FA852" w14:textId="77777777" w:rsidR="00F85220" w:rsidRPr="00264A49" w:rsidRDefault="00F85220" w:rsidP="00264A49">
      <w:pPr>
        <w:spacing w:after="0" w:line="240" w:lineRule="auto"/>
        <w:jc w:val="both"/>
        <w:rPr>
          <w:rFonts w:ascii="Calibri" w:hAnsi="Calibri" w:cs="Calibri"/>
          <w:sz w:val="24"/>
          <w:szCs w:val="24"/>
        </w:rPr>
      </w:pPr>
    </w:p>
    <w:p w14:paraId="1FEEBC28" w14:textId="77777777" w:rsidR="003F24F6" w:rsidRDefault="003F24F6" w:rsidP="00264A49">
      <w:pPr>
        <w:spacing w:after="0" w:line="240" w:lineRule="auto"/>
        <w:rPr>
          <w:rFonts w:ascii="Calibri" w:hAnsi="Calibri" w:cs="Calibri"/>
          <w:b/>
          <w:bCs/>
          <w:sz w:val="24"/>
          <w:szCs w:val="24"/>
        </w:rPr>
      </w:pPr>
      <w:r w:rsidRPr="00264A49">
        <w:rPr>
          <w:rFonts w:ascii="Calibri" w:hAnsi="Calibri" w:cs="Calibri"/>
          <w:b/>
          <w:bCs/>
          <w:sz w:val="24"/>
          <w:szCs w:val="24"/>
        </w:rPr>
        <w:t xml:space="preserve">AD 14) - REKLAMNÍ PLOCHY </w:t>
      </w:r>
    </w:p>
    <w:p w14:paraId="000D5F71" w14:textId="77777777" w:rsidR="00264A49" w:rsidRPr="00264A49" w:rsidRDefault="00264A49" w:rsidP="00264A49">
      <w:pPr>
        <w:spacing w:after="0" w:line="240" w:lineRule="auto"/>
        <w:rPr>
          <w:rFonts w:ascii="Calibri" w:hAnsi="Calibri" w:cs="Calibri"/>
          <w:sz w:val="24"/>
          <w:szCs w:val="24"/>
        </w:rPr>
      </w:pPr>
    </w:p>
    <w:p w14:paraId="02295133" w14:textId="03F7F702"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Pokud bude Objednatel v průběhu doby trvání Smlouvy dodatečně požadovat umístění (popř. úpravy) jakýchkoliv reklam na Vozidla, budou takové reklamy pořízeny a následně umístěny (popř. upraveny) na Vozidla provozovaná Dopravcem na náklady Objednatele, případně budou pořízeny Dopravcem a uhrazeny Dopravci jako dodatečné náklady (DN) dle Smlouvy. V takovém případě je Dopravce povinen Objednateli bezplatně poskytnout veškerou součinnost potřebnou k umístění (popř. úpravám) příslušných reklam na Vozidla provozovaná Dopravcem, zejména po nezbytnou dobu zpřístupnit příslušná Vozidla Objednateli nebo Objednatelem určené třetí osobě. Není dovolena žádná (vnitřní ani vnější) reklama zasahující do oken Vozidel, a to ani částečně. Výjimkou je polep zadního okna autobusu polopropustnou fólií dle požadavků Objednatele. Dopravce je oprávněn umisťovat na Vozidla (uvnitř či vně) pouze se souhlasem Objednatele. </w:t>
      </w:r>
    </w:p>
    <w:p w14:paraId="56BC75D6" w14:textId="77777777" w:rsidR="00F85220" w:rsidRPr="00264A49" w:rsidRDefault="00F85220" w:rsidP="00264A49">
      <w:pPr>
        <w:spacing w:line="240" w:lineRule="auto"/>
        <w:jc w:val="both"/>
        <w:rPr>
          <w:rFonts w:ascii="Calibri" w:hAnsi="Calibri" w:cs="Calibri"/>
          <w:sz w:val="24"/>
          <w:szCs w:val="24"/>
        </w:rPr>
      </w:pPr>
    </w:p>
    <w:p w14:paraId="061CCB60"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b/>
          <w:bCs/>
          <w:sz w:val="24"/>
          <w:szCs w:val="24"/>
        </w:rPr>
        <w:t xml:space="preserve">AD 15) AKUSTICKÝ INFORMAČNÍ SYSTÉM </w:t>
      </w:r>
    </w:p>
    <w:p w14:paraId="19B2DE0C" w14:textId="78301E72" w:rsidR="003F24F6" w:rsidRPr="00264A49" w:rsidRDefault="003F24F6" w:rsidP="00264A49">
      <w:pPr>
        <w:spacing w:line="240" w:lineRule="auto"/>
        <w:jc w:val="both"/>
        <w:rPr>
          <w:rFonts w:ascii="Calibri" w:hAnsi="Calibri" w:cs="Calibri"/>
          <w:sz w:val="24"/>
          <w:szCs w:val="24"/>
        </w:rPr>
      </w:pPr>
      <w:r w:rsidRPr="00264A49">
        <w:rPr>
          <w:rFonts w:ascii="Calibri" w:hAnsi="Calibri" w:cs="Calibri"/>
          <w:b/>
          <w:bCs/>
          <w:sz w:val="24"/>
          <w:szCs w:val="24"/>
        </w:rPr>
        <w:t xml:space="preserve">(podrobně řešeno v Příloze č. </w:t>
      </w:r>
      <w:r w:rsidR="00433ABA">
        <w:rPr>
          <w:rFonts w:ascii="Calibri" w:hAnsi="Calibri" w:cs="Calibri"/>
          <w:b/>
          <w:bCs/>
          <w:sz w:val="24"/>
          <w:szCs w:val="24"/>
        </w:rPr>
        <w:t>5.</w:t>
      </w:r>
      <w:r w:rsidRPr="00264A49">
        <w:rPr>
          <w:rFonts w:ascii="Calibri" w:hAnsi="Calibri" w:cs="Calibri"/>
          <w:b/>
          <w:bCs/>
          <w:sz w:val="24"/>
          <w:szCs w:val="24"/>
        </w:rPr>
        <w:t xml:space="preserve">1 Požadavky na audio informační systém) </w:t>
      </w:r>
    </w:p>
    <w:p w14:paraId="7DFD375B" w14:textId="311FFA18" w:rsidR="003F24F6" w:rsidRPr="00264A49" w:rsidRDefault="003F24F6" w:rsidP="00264A49">
      <w:pPr>
        <w:pStyle w:val="Odstavecseseznamem"/>
        <w:numPr>
          <w:ilvl w:val="0"/>
          <w:numId w:val="27"/>
        </w:numPr>
        <w:spacing w:line="240" w:lineRule="auto"/>
        <w:ind w:left="284" w:hanging="284"/>
        <w:jc w:val="both"/>
        <w:rPr>
          <w:rFonts w:ascii="Calibri" w:hAnsi="Calibri" w:cs="Calibri"/>
          <w:sz w:val="24"/>
          <w:szCs w:val="24"/>
        </w:rPr>
      </w:pPr>
      <w:r w:rsidRPr="00264A49">
        <w:rPr>
          <w:rFonts w:ascii="Calibri" w:hAnsi="Calibri" w:cs="Calibri"/>
          <w:b/>
          <w:bCs/>
          <w:sz w:val="24"/>
          <w:szCs w:val="24"/>
        </w:rPr>
        <w:t xml:space="preserve">Vnější akustický informační systém: </w:t>
      </w:r>
    </w:p>
    <w:p w14:paraId="76419A2D"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b/>
          <w:bCs/>
          <w:sz w:val="24"/>
          <w:szCs w:val="24"/>
        </w:rPr>
        <w:t xml:space="preserve">Povelová sestava pro nevidomé </w:t>
      </w:r>
    </w:p>
    <w:p w14:paraId="4DC4992C"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Všechna Vozidla jsou vybavena tzv. povelovou soupravou pro nevidomé. Toto akustické zařízení informuje o čísle a směru Spoje. Jeho informační fráze se aktivuje povelem č. 3 z vysílačky pro nevidomé. </w:t>
      </w:r>
    </w:p>
    <w:p w14:paraId="0A350B53"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Informační fráze je uvedena trylkem příslušného Dopravce. Externí reproduktor pro vyslechnutí této fráze je umístěn u prvních dveří nebo v čele skříně autobusu. Povelem č. 4 nevidomý upozorňuje řidiče na svůj úmysl nastoupit do Vozidla. Povel č. 4 totiž aktivuje frázi "Nástup nevidomého.", kterou řidič vyslechne z příposlechového reproduktoru umístěného na svém stanovišti. </w:t>
      </w:r>
    </w:p>
    <w:p w14:paraId="30001691"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Souprava (přijímač a akustický výstup) je připojena přes evropskou standardizovanou vozidlovou sběrnici k řídícímu počítači Vozidla, který jí poskytuje aktuální instrukce. Řídící počítač Vozidla povelové soupravě pro nevidomé přiřazuje preferenci, která umožňuje okamžité vyřízení požadavku nevidomého bez ohledu na pravidelný cyklus instrukcí a umožňuje vložení informace pro nevidomé mezi hlášení aktuální a příští Zastávky. </w:t>
      </w:r>
    </w:p>
    <w:p w14:paraId="0E6E80FC" w14:textId="5DF5E61C" w:rsidR="003F24F6" w:rsidRPr="00264A49" w:rsidRDefault="003F24F6" w:rsidP="00264A49">
      <w:pPr>
        <w:pStyle w:val="Odstavecseseznamem"/>
        <w:numPr>
          <w:ilvl w:val="0"/>
          <w:numId w:val="27"/>
        </w:numPr>
        <w:spacing w:line="240" w:lineRule="auto"/>
        <w:ind w:left="284" w:hanging="284"/>
        <w:jc w:val="both"/>
        <w:rPr>
          <w:rFonts w:ascii="Calibri" w:hAnsi="Calibri" w:cs="Calibri"/>
          <w:sz w:val="24"/>
          <w:szCs w:val="24"/>
        </w:rPr>
      </w:pPr>
      <w:r w:rsidRPr="00264A49">
        <w:rPr>
          <w:rFonts w:ascii="Calibri" w:hAnsi="Calibri" w:cs="Calibri"/>
          <w:b/>
          <w:bCs/>
          <w:sz w:val="24"/>
          <w:szCs w:val="24"/>
        </w:rPr>
        <w:t xml:space="preserve">Vnitřní akustický informační systém: </w:t>
      </w:r>
    </w:p>
    <w:p w14:paraId="405701E3"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Vozidla musí být vybavena elektronickým akustickým informačním systémem hlášení Zastávek a dalších dopravních informací pomocí palubního počítače. </w:t>
      </w:r>
    </w:p>
    <w:p w14:paraId="64F04019"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b/>
          <w:bCs/>
          <w:sz w:val="24"/>
          <w:szCs w:val="24"/>
        </w:rPr>
        <w:t xml:space="preserve">Hlášení Zastávek: </w:t>
      </w:r>
    </w:p>
    <w:p w14:paraId="6FD7E8BA"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Ve Vozidle proběhne pomocí akustického informačního systému informace o: </w:t>
      </w:r>
    </w:p>
    <w:p w14:paraId="49082C1E" w14:textId="7BD4E33F"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aktuální Zastávce, do které Vozidlo přijíždí </w:t>
      </w:r>
    </w:p>
    <w:p w14:paraId="5991612D" w14:textId="52D72239" w:rsidR="003F24F6"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následující Zastávce vč. doplňkové informace </w:t>
      </w:r>
    </w:p>
    <w:p w14:paraId="7A75660F" w14:textId="77777777" w:rsidR="00264A49" w:rsidRPr="00264A49" w:rsidRDefault="00264A49" w:rsidP="00264A49">
      <w:pPr>
        <w:pStyle w:val="Odstavecseseznamem"/>
        <w:spacing w:after="0" w:line="240" w:lineRule="auto"/>
        <w:jc w:val="both"/>
        <w:rPr>
          <w:rFonts w:ascii="Calibri" w:hAnsi="Calibri" w:cs="Calibri"/>
          <w:sz w:val="24"/>
          <w:szCs w:val="24"/>
        </w:rPr>
      </w:pPr>
    </w:p>
    <w:p w14:paraId="3949D2DD"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b/>
          <w:bCs/>
          <w:sz w:val="24"/>
          <w:szCs w:val="24"/>
        </w:rPr>
        <w:t xml:space="preserve">Doplňkové informace: </w:t>
      </w:r>
    </w:p>
    <w:p w14:paraId="602B481E" w14:textId="573442A7"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charakter Zastávky (na znamení) </w:t>
      </w:r>
    </w:p>
    <w:p w14:paraId="777A8CF3" w14:textId="3633D067"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návaznost na železniční linku </w:t>
      </w:r>
    </w:p>
    <w:p w14:paraId="64C15A20" w14:textId="0806299D" w:rsid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návaznost na jiný Spoj </w:t>
      </w:r>
    </w:p>
    <w:p w14:paraId="46826776" w14:textId="77777777" w:rsidR="00264A49" w:rsidRPr="00264A49" w:rsidRDefault="00264A49" w:rsidP="00264A49">
      <w:pPr>
        <w:pStyle w:val="Odstavecseseznamem"/>
        <w:spacing w:after="0" w:line="240" w:lineRule="auto"/>
        <w:jc w:val="both"/>
        <w:rPr>
          <w:rFonts w:ascii="Calibri" w:hAnsi="Calibri" w:cs="Calibri"/>
          <w:sz w:val="24"/>
          <w:szCs w:val="24"/>
        </w:rPr>
      </w:pPr>
    </w:p>
    <w:p w14:paraId="0AE79686" w14:textId="4BB7C9B1" w:rsidR="003F24F6" w:rsidRPr="00264A49" w:rsidRDefault="003F24F6" w:rsidP="00264A49">
      <w:pPr>
        <w:spacing w:line="240" w:lineRule="auto"/>
        <w:jc w:val="both"/>
        <w:rPr>
          <w:rFonts w:ascii="Calibri" w:hAnsi="Calibri" w:cs="Calibri"/>
          <w:sz w:val="24"/>
          <w:szCs w:val="24"/>
        </w:rPr>
      </w:pPr>
      <w:r w:rsidRPr="00264A49">
        <w:rPr>
          <w:rFonts w:ascii="Calibri" w:hAnsi="Calibri" w:cs="Calibri"/>
          <w:b/>
          <w:bCs/>
          <w:sz w:val="24"/>
          <w:szCs w:val="24"/>
        </w:rPr>
        <w:t xml:space="preserve">Požadavky na hlásič Zastávek jsou následující: </w:t>
      </w:r>
    </w:p>
    <w:p w14:paraId="71865836" w14:textId="220EBE88"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Dostatečná kapacita paměti pro nahrávky ve formátu mp2/mp3 </w:t>
      </w:r>
    </w:p>
    <w:p w14:paraId="49F2FF09" w14:textId="424FDF32"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Možnost skládání nahrávek při mimořádných událostech (objížďky apod.) </w:t>
      </w:r>
    </w:p>
    <w:p w14:paraId="0A2EDA02" w14:textId="2205D100"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Může být integrován do palubního systému </w:t>
      </w:r>
    </w:p>
    <w:p w14:paraId="4CF42BAC" w14:textId="77777777" w:rsidR="00171A05"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Denní/noční hlasitost </w:t>
      </w:r>
    </w:p>
    <w:p w14:paraId="14F194B2" w14:textId="088AB952"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Automatické vyhlašování Zastávky na základě polohy pomocí GPS, bez nutnosti zásahu řidiče (možnost zachování vyhlašování Zastávky ručně) </w:t>
      </w:r>
    </w:p>
    <w:p w14:paraId="1DFDE301" w14:textId="77777777" w:rsidR="00264A49" w:rsidRDefault="00264A49" w:rsidP="00264A49">
      <w:pPr>
        <w:spacing w:after="0" w:line="240" w:lineRule="auto"/>
        <w:jc w:val="both"/>
        <w:rPr>
          <w:rFonts w:ascii="Calibri" w:hAnsi="Calibri" w:cs="Calibri"/>
          <w:sz w:val="24"/>
          <w:szCs w:val="24"/>
        </w:rPr>
      </w:pPr>
    </w:p>
    <w:p w14:paraId="12E21EBF" w14:textId="04D943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Strukturu hlášených informací a přesný obsah hlášení stanovuje po dohodě s Dopravcem Objednatel. Využití systému k reklamnímu hlášení podléhá schválení Objednatelem. </w:t>
      </w:r>
    </w:p>
    <w:p w14:paraId="07C25411"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b/>
          <w:bCs/>
          <w:sz w:val="24"/>
          <w:szCs w:val="24"/>
        </w:rPr>
        <w:t xml:space="preserve">Příklad hlášení Zastávek: </w:t>
      </w:r>
    </w:p>
    <w:p w14:paraId="451FB903" w14:textId="5B3B4CE1"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 „příští zastávka sídliště </w:t>
      </w:r>
      <w:r w:rsidR="00171A05" w:rsidRPr="00264A49">
        <w:rPr>
          <w:rFonts w:ascii="Calibri" w:hAnsi="Calibri" w:cs="Calibri"/>
          <w:sz w:val="24"/>
          <w:szCs w:val="24"/>
        </w:rPr>
        <w:t>Mír</w:t>
      </w:r>
      <w:r w:rsidRPr="00264A49">
        <w:rPr>
          <w:rFonts w:ascii="Calibri" w:hAnsi="Calibri" w:cs="Calibri"/>
          <w:sz w:val="24"/>
          <w:szCs w:val="24"/>
        </w:rPr>
        <w:t xml:space="preserve">“ – po vyjetí Vozidla z předchozí Zastávky </w:t>
      </w:r>
    </w:p>
    <w:p w14:paraId="6D0981B4" w14:textId="4B521D12"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w:t>
      </w:r>
      <w:r w:rsidR="00171A05" w:rsidRPr="00264A49">
        <w:rPr>
          <w:rFonts w:ascii="Calibri" w:hAnsi="Calibri" w:cs="Calibri"/>
          <w:sz w:val="24"/>
          <w:szCs w:val="24"/>
        </w:rPr>
        <w:t>sídliště Mír</w:t>
      </w:r>
      <w:r w:rsidRPr="00264A49">
        <w:rPr>
          <w:rFonts w:ascii="Calibri" w:hAnsi="Calibri" w:cs="Calibri"/>
          <w:sz w:val="24"/>
          <w:szCs w:val="24"/>
        </w:rPr>
        <w:t xml:space="preserve">“ - při vjíždění Vozidla do příslušné Zastávky </w:t>
      </w:r>
    </w:p>
    <w:p w14:paraId="20C1B986" w14:textId="609EF5F4"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Alternativně „</w:t>
      </w:r>
      <w:r w:rsidR="00171A05" w:rsidRPr="00264A49">
        <w:rPr>
          <w:rFonts w:ascii="Calibri" w:hAnsi="Calibri" w:cs="Calibri"/>
          <w:sz w:val="24"/>
          <w:szCs w:val="24"/>
        </w:rPr>
        <w:t>Sídliště Mír</w:t>
      </w:r>
      <w:r w:rsidRPr="00264A49">
        <w:rPr>
          <w:rFonts w:ascii="Calibri" w:hAnsi="Calibri" w:cs="Calibri"/>
          <w:sz w:val="24"/>
          <w:szCs w:val="24"/>
        </w:rPr>
        <w:t xml:space="preserve"> – zastávka na znamení“ (pokud bude na znamení) </w:t>
      </w:r>
    </w:p>
    <w:p w14:paraId="5707C220" w14:textId="77777777" w:rsidR="00171A05" w:rsidRPr="00264A49" w:rsidRDefault="00171A05" w:rsidP="00264A49">
      <w:pPr>
        <w:pStyle w:val="Odstavecseseznamem"/>
        <w:spacing w:after="0" w:line="240" w:lineRule="auto"/>
        <w:jc w:val="both"/>
        <w:rPr>
          <w:rFonts w:ascii="Calibri" w:hAnsi="Calibri" w:cs="Calibri"/>
          <w:sz w:val="24"/>
          <w:szCs w:val="24"/>
        </w:rPr>
      </w:pPr>
    </w:p>
    <w:p w14:paraId="42F70925" w14:textId="77777777" w:rsidR="003F24F6" w:rsidRDefault="003F24F6" w:rsidP="00264A49">
      <w:pPr>
        <w:spacing w:after="0" w:line="240" w:lineRule="auto"/>
        <w:rPr>
          <w:rFonts w:ascii="Calibri" w:hAnsi="Calibri" w:cs="Calibri"/>
          <w:b/>
          <w:bCs/>
          <w:sz w:val="24"/>
          <w:szCs w:val="24"/>
        </w:rPr>
      </w:pPr>
      <w:r w:rsidRPr="00264A49">
        <w:rPr>
          <w:rFonts w:ascii="Calibri" w:hAnsi="Calibri" w:cs="Calibri"/>
          <w:b/>
          <w:bCs/>
          <w:sz w:val="24"/>
          <w:szCs w:val="24"/>
        </w:rPr>
        <w:t xml:space="preserve">AD 16) GPS – SYSTÉM PRO LOKALIZACI VOZIDLA </w:t>
      </w:r>
    </w:p>
    <w:p w14:paraId="6B6AFC4C" w14:textId="77777777" w:rsidR="00264A49" w:rsidRPr="00264A49" w:rsidRDefault="00264A49" w:rsidP="00264A49">
      <w:pPr>
        <w:spacing w:after="0" w:line="240" w:lineRule="auto"/>
        <w:rPr>
          <w:rFonts w:ascii="Calibri" w:hAnsi="Calibri" w:cs="Calibri"/>
          <w:sz w:val="24"/>
          <w:szCs w:val="24"/>
        </w:rPr>
      </w:pPr>
    </w:p>
    <w:p w14:paraId="1A26A483" w14:textId="3345C0E7" w:rsidR="003F24F6" w:rsidRPr="00264A49" w:rsidRDefault="003F24F6" w:rsidP="00264A49">
      <w:pPr>
        <w:spacing w:after="0" w:line="240" w:lineRule="auto"/>
        <w:rPr>
          <w:rFonts w:ascii="Calibri" w:hAnsi="Calibri" w:cs="Calibri"/>
          <w:sz w:val="24"/>
          <w:szCs w:val="24"/>
        </w:rPr>
      </w:pPr>
      <w:r w:rsidRPr="00264A49">
        <w:rPr>
          <w:rFonts w:ascii="Calibri" w:hAnsi="Calibri" w:cs="Calibri"/>
          <w:b/>
          <w:bCs/>
          <w:sz w:val="24"/>
          <w:szCs w:val="24"/>
        </w:rPr>
        <w:t xml:space="preserve">(podrobně řešeno v Příloze č. </w:t>
      </w:r>
      <w:r w:rsidR="00433ABA">
        <w:rPr>
          <w:rFonts w:ascii="Calibri" w:hAnsi="Calibri" w:cs="Calibri"/>
          <w:b/>
          <w:bCs/>
          <w:sz w:val="24"/>
          <w:szCs w:val="24"/>
        </w:rPr>
        <w:t>5</w:t>
      </w:r>
      <w:r w:rsidRPr="00264A49">
        <w:rPr>
          <w:rFonts w:ascii="Calibri" w:hAnsi="Calibri" w:cs="Calibri"/>
          <w:b/>
          <w:bCs/>
          <w:sz w:val="24"/>
          <w:szCs w:val="24"/>
        </w:rPr>
        <w:t xml:space="preserve">.3 Požadované funkcionality systému automatického sledování polohy Vozidel) </w:t>
      </w:r>
    </w:p>
    <w:p w14:paraId="578207C9"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Všechna Vozidla jsou vybavena lokalizačním systémem na bázi GPS, který je schopen odesílat data online do místa centrálního zpracování. Následně tyto data použít pro identifikaci autobusů v inteligentních Zastávkách. Dopravce bezplatně poskytne Objednateli nejméně tři přístupy včetně softwaru do systému. </w:t>
      </w:r>
    </w:p>
    <w:p w14:paraId="47EAA76D" w14:textId="77777777" w:rsidR="00264A49" w:rsidRPr="00264A49" w:rsidRDefault="00264A49" w:rsidP="00264A49">
      <w:pPr>
        <w:spacing w:after="0" w:line="240" w:lineRule="auto"/>
        <w:jc w:val="both"/>
        <w:rPr>
          <w:rFonts w:ascii="Calibri" w:hAnsi="Calibri" w:cs="Calibri"/>
          <w:sz w:val="24"/>
          <w:szCs w:val="24"/>
        </w:rPr>
      </w:pPr>
    </w:p>
    <w:p w14:paraId="32718DD3" w14:textId="2DEEA3E2"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Všechna Vozidla jsou vybavena zařízením, které je schopné komunikovat online s místem centrálního zpracování po celé síti městské hromadné dopravy Český Krumlova umožňuje tak oboustrannou datovou komunikaci mezi Vozidlem a Centrálním dispečinkem IDS JK (označníkem). </w:t>
      </w:r>
    </w:p>
    <w:p w14:paraId="64FFFBC3" w14:textId="77777777" w:rsidR="00264A49" w:rsidRPr="00264A49" w:rsidRDefault="00264A49" w:rsidP="00264A49">
      <w:pPr>
        <w:spacing w:after="0" w:line="240" w:lineRule="auto"/>
        <w:jc w:val="both"/>
        <w:rPr>
          <w:rFonts w:ascii="Calibri" w:hAnsi="Calibri" w:cs="Calibri"/>
          <w:sz w:val="24"/>
          <w:szCs w:val="24"/>
        </w:rPr>
      </w:pPr>
    </w:p>
    <w:p w14:paraId="495AAF65" w14:textId="77777777" w:rsidR="003F24F6" w:rsidRDefault="003F24F6" w:rsidP="00264A49">
      <w:pPr>
        <w:spacing w:after="0" w:line="240" w:lineRule="auto"/>
        <w:rPr>
          <w:rFonts w:ascii="Calibri" w:hAnsi="Calibri" w:cs="Calibri"/>
          <w:b/>
          <w:bCs/>
          <w:sz w:val="24"/>
          <w:szCs w:val="24"/>
        </w:rPr>
      </w:pPr>
      <w:r w:rsidRPr="00264A49">
        <w:rPr>
          <w:rFonts w:ascii="Calibri" w:hAnsi="Calibri" w:cs="Calibri"/>
          <w:b/>
          <w:bCs/>
          <w:sz w:val="24"/>
          <w:szCs w:val="24"/>
        </w:rPr>
        <w:t xml:space="preserve">AD 17) ČISTOTA, VZHLED VOZIDEL A PÉČE O INTERIÉR </w:t>
      </w:r>
    </w:p>
    <w:p w14:paraId="18A9BBCF" w14:textId="77777777" w:rsidR="00264A49" w:rsidRPr="00264A49" w:rsidRDefault="00264A49" w:rsidP="00264A49">
      <w:pPr>
        <w:spacing w:after="0" w:line="240" w:lineRule="auto"/>
        <w:rPr>
          <w:rFonts w:ascii="Calibri" w:hAnsi="Calibri" w:cs="Calibri"/>
          <w:sz w:val="24"/>
          <w:szCs w:val="24"/>
        </w:rPr>
      </w:pPr>
    </w:p>
    <w:p w14:paraId="37078411"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Vozidla určená pro plnění Smlouvy musí být denně uvnitř čistá. Vně čištěna musí být dle klimatických poměrů tak, aby byla vždy zajištěna čitelnost všech povinných údajů dle norem a tohoto dokumentu. Dopravci jsou povinni vést průkaznou evidenci o prováděném čistění Vozidel tak, aby mohla být prováděna kontrola pracovníky Objednatele či jím pověřeného subjektu. </w:t>
      </w:r>
    </w:p>
    <w:p w14:paraId="2A0A19BE" w14:textId="77777777" w:rsidR="00264A49" w:rsidRPr="00264A49" w:rsidRDefault="00264A49" w:rsidP="00264A49">
      <w:pPr>
        <w:spacing w:after="0" w:line="240" w:lineRule="auto"/>
        <w:jc w:val="both"/>
        <w:rPr>
          <w:rFonts w:ascii="Calibri" w:hAnsi="Calibri" w:cs="Calibri"/>
          <w:sz w:val="24"/>
          <w:szCs w:val="24"/>
        </w:rPr>
      </w:pPr>
    </w:p>
    <w:p w14:paraId="366259DE"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se zavazuje zajistit, že interiér i exteriér všech Vozidel bude udržovaný. Dopravce se zejména, nikoliv však výlučně, zavazuje bez zbytečného odkladu provádět opravy závad jakéhokoliv vybavení Vozidel (např. poškozená sedadla), obnovovat nátěry (barva, lak apod.) uvnitř i vně Vozidel, odstraňovat jakékoliv znečištění Vozidel. V souvislosti s odstraňováním znečištění Vozidel je Dopravcem povinen provádět vždy dle konkrétních okolností, nejméně však jedenkrát týdně kompletní úklid Vozidel (včetně odstranění prachu ve Vozidle apod.). </w:t>
      </w:r>
    </w:p>
    <w:p w14:paraId="336103D0" w14:textId="4AC023E6" w:rsidR="00171A05"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Nad rámec úklidu proběhne čištění a mytí interiéru a exteriéru Vozidla nejméně 1 x měsíčně. </w:t>
      </w:r>
    </w:p>
    <w:p w14:paraId="281926F8" w14:textId="77777777" w:rsidR="00264A49" w:rsidRPr="00264A49" w:rsidRDefault="00264A49" w:rsidP="00264A49">
      <w:pPr>
        <w:spacing w:after="0" w:line="240" w:lineRule="auto"/>
        <w:jc w:val="both"/>
        <w:rPr>
          <w:rFonts w:ascii="Calibri" w:hAnsi="Calibri" w:cs="Calibri"/>
          <w:sz w:val="24"/>
          <w:szCs w:val="24"/>
        </w:rPr>
      </w:pPr>
    </w:p>
    <w:p w14:paraId="05F15A3D" w14:textId="77777777" w:rsidR="003F24F6" w:rsidRDefault="003F24F6" w:rsidP="00264A49">
      <w:pPr>
        <w:spacing w:after="0" w:line="240" w:lineRule="auto"/>
        <w:jc w:val="both"/>
        <w:rPr>
          <w:rFonts w:ascii="Calibri" w:hAnsi="Calibri" w:cs="Calibri"/>
          <w:b/>
          <w:bCs/>
          <w:sz w:val="24"/>
          <w:szCs w:val="24"/>
        </w:rPr>
      </w:pPr>
      <w:r w:rsidRPr="00264A49">
        <w:rPr>
          <w:rFonts w:ascii="Calibri" w:hAnsi="Calibri" w:cs="Calibri"/>
          <w:b/>
          <w:bCs/>
          <w:sz w:val="24"/>
          <w:szCs w:val="24"/>
        </w:rPr>
        <w:t xml:space="preserve">AD 18) USPOŘÁDÁNÍ VOZIDLA </w:t>
      </w:r>
    </w:p>
    <w:p w14:paraId="4E6F9CF2" w14:textId="77777777" w:rsidR="00264A49" w:rsidRPr="00264A49" w:rsidRDefault="00264A49" w:rsidP="00264A49">
      <w:pPr>
        <w:spacing w:after="0" w:line="240" w:lineRule="auto"/>
        <w:jc w:val="both"/>
        <w:rPr>
          <w:rFonts w:ascii="Calibri" w:hAnsi="Calibri" w:cs="Calibri"/>
          <w:sz w:val="24"/>
          <w:szCs w:val="24"/>
        </w:rPr>
      </w:pPr>
    </w:p>
    <w:p w14:paraId="171F7D5A"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Nejvýše 10 % sedadel může být vyhotoveno ve sklopné variantě. </w:t>
      </w:r>
    </w:p>
    <w:p w14:paraId="2708782F" w14:textId="77777777" w:rsidR="00264A49" w:rsidRDefault="00264A49" w:rsidP="00264A49">
      <w:pPr>
        <w:spacing w:after="0" w:line="240" w:lineRule="auto"/>
        <w:jc w:val="both"/>
        <w:rPr>
          <w:rFonts w:ascii="Calibri" w:hAnsi="Calibri" w:cs="Calibri"/>
          <w:b/>
          <w:bCs/>
          <w:sz w:val="24"/>
          <w:szCs w:val="24"/>
        </w:rPr>
      </w:pPr>
    </w:p>
    <w:p w14:paraId="2E189919" w14:textId="2AE4CFE6"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b/>
          <w:bCs/>
          <w:sz w:val="24"/>
          <w:szCs w:val="24"/>
        </w:rPr>
        <w:t xml:space="preserve">Délka Vozidel byla stanovena na maximálně 12,5 m. </w:t>
      </w:r>
    </w:p>
    <w:p w14:paraId="00B61ECA" w14:textId="77777777" w:rsidR="003F24F6" w:rsidRPr="00264A49" w:rsidRDefault="003F24F6" w:rsidP="00264A49">
      <w:pPr>
        <w:spacing w:after="0" w:line="240" w:lineRule="auto"/>
        <w:jc w:val="both"/>
        <w:rPr>
          <w:rFonts w:ascii="Calibri" w:hAnsi="Calibri" w:cs="Calibri"/>
          <w:sz w:val="24"/>
          <w:szCs w:val="24"/>
        </w:rPr>
      </w:pPr>
    </w:p>
    <w:p w14:paraId="30DC9EA9" w14:textId="65C7E28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b/>
          <w:bCs/>
          <w:sz w:val="24"/>
          <w:szCs w:val="24"/>
        </w:rPr>
        <w:t xml:space="preserve">Vozidla budou vybavena madly </w:t>
      </w:r>
      <w:r w:rsidRPr="00264A49">
        <w:rPr>
          <w:rFonts w:ascii="Calibri" w:hAnsi="Calibri" w:cs="Calibri"/>
          <w:sz w:val="24"/>
          <w:szCs w:val="24"/>
        </w:rPr>
        <w:t>provedenými z nerezové oceli, podlahová krytina bude provedena v odstínu šedé barvy. V prostoru dveří bude podlahová krytina ve žlutém provedení.</w:t>
      </w:r>
    </w:p>
    <w:p w14:paraId="6DF8DACD" w14:textId="77777777" w:rsidR="003F24F6" w:rsidRPr="00264A49" w:rsidRDefault="003F24F6" w:rsidP="00264A49">
      <w:pPr>
        <w:spacing w:after="0" w:line="240" w:lineRule="auto"/>
        <w:jc w:val="both"/>
        <w:rPr>
          <w:rFonts w:ascii="Calibri" w:hAnsi="Calibri" w:cs="Calibri"/>
          <w:sz w:val="24"/>
          <w:szCs w:val="24"/>
        </w:rPr>
      </w:pPr>
    </w:p>
    <w:p w14:paraId="7F9E107F" w14:textId="77777777" w:rsidR="003F24F6" w:rsidRDefault="003F24F6" w:rsidP="00264A49">
      <w:pPr>
        <w:spacing w:after="0" w:line="240" w:lineRule="auto"/>
        <w:jc w:val="both"/>
        <w:rPr>
          <w:rFonts w:ascii="Calibri" w:hAnsi="Calibri" w:cs="Calibri"/>
          <w:b/>
          <w:bCs/>
          <w:sz w:val="24"/>
          <w:szCs w:val="24"/>
        </w:rPr>
      </w:pPr>
      <w:r w:rsidRPr="00264A49">
        <w:rPr>
          <w:rFonts w:ascii="Calibri" w:hAnsi="Calibri" w:cs="Calibri"/>
          <w:b/>
          <w:bCs/>
          <w:sz w:val="24"/>
          <w:szCs w:val="24"/>
        </w:rPr>
        <w:t xml:space="preserve">AD 19) VYHRAZENÁ MÍSTA </w:t>
      </w:r>
    </w:p>
    <w:p w14:paraId="4EC8A4FF" w14:textId="77777777" w:rsidR="00264A49" w:rsidRPr="00264A49" w:rsidRDefault="00264A49" w:rsidP="00264A49">
      <w:pPr>
        <w:spacing w:after="0" w:line="240" w:lineRule="auto"/>
        <w:jc w:val="both"/>
        <w:rPr>
          <w:rFonts w:ascii="Calibri" w:hAnsi="Calibri" w:cs="Calibri"/>
          <w:sz w:val="24"/>
          <w:szCs w:val="24"/>
        </w:rPr>
      </w:pPr>
    </w:p>
    <w:p w14:paraId="6DEBD9AF"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Ve Vozidle musí být vyhrazený prostor pro dva kočárky a jeden vozík a vyznačeny 4 místa pro osoby s omezenou či zhoršenou schopností pohybu a orientace. Ve Vozidle upraveném pro přepravu invalidních cestujících musí být tyto prostory vybaveny i úchyty pro invalidní vozík. </w:t>
      </w:r>
    </w:p>
    <w:p w14:paraId="4B7C4309" w14:textId="77777777" w:rsidR="00171A05" w:rsidRPr="00264A49" w:rsidRDefault="00171A05" w:rsidP="00264A49">
      <w:pPr>
        <w:spacing w:after="0" w:line="240" w:lineRule="auto"/>
        <w:jc w:val="both"/>
        <w:rPr>
          <w:rFonts w:ascii="Calibri" w:hAnsi="Calibri" w:cs="Calibri"/>
          <w:sz w:val="24"/>
          <w:szCs w:val="24"/>
        </w:rPr>
      </w:pPr>
    </w:p>
    <w:p w14:paraId="77C8ABA2" w14:textId="0B3795D0" w:rsidR="003F24F6" w:rsidRDefault="003F24F6" w:rsidP="00264A49">
      <w:pPr>
        <w:spacing w:after="0" w:line="240" w:lineRule="auto"/>
        <w:jc w:val="both"/>
        <w:rPr>
          <w:rFonts w:ascii="Calibri" w:hAnsi="Calibri" w:cs="Calibri"/>
          <w:b/>
          <w:bCs/>
          <w:sz w:val="24"/>
          <w:szCs w:val="24"/>
        </w:rPr>
      </w:pPr>
      <w:r w:rsidRPr="00264A49">
        <w:rPr>
          <w:rFonts w:ascii="Calibri" w:hAnsi="Calibri" w:cs="Calibri"/>
          <w:b/>
          <w:bCs/>
          <w:sz w:val="24"/>
          <w:szCs w:val="24"/>
        </w:rPr>
        <w:t>AD 2</w:t>
      </w:r>
      <w:r w:rsidR="00171A05" w:rsidRPr="00264A49">
        <w:rPr>
          <w:rFonts w:ascii="Calibri" w:hAnsi="Calibri" w:cs="Calibri"/>
          <w:b/>
          <w:bCs/>
          <w:sz w:val="24"/>
          <w:szCs w:val="24"/>
        </w:rPr>
        <w:t>0</w:t>
      </w:r>
      <w:r w:rsidRPr="00264A49">
        <w:rPr>
          <w:rFonts w:ascii="Calibri" w:hAnsi="Calibri" w:cs="Calibri"/>
          <w:b/>
          <w:bCs/>
          <w:sz w:val="24"/>
          <w:szCs w:val="24"/>
        </w:rPr>
        <w:t xml:space="preserve">) ODBAVOVACÍ A PRODEJNÍ ZAŘÍZENÍ </w:t>
      </w:r>
    </w:p>
    <w:p w14:paraId="6A43E702" w14:textId="77777777" w:rsidR="00264A49" w:rsidRPr="00264A49" w:rsidRDefault="00264A49" w:rsidP="00264A49">
      <w:pPr>
        <w:spacing w:after="0" w:line="240" w:lineRule="auto"/>
        <w:jc w:val="both"/>
        <w:rPr>
          <w:rFonts w:ascii="Calibri" w:hAnsi="Calibri" w:cs="Calibri"/>
          <w:sz w:val="24"/>
          <w:szCs w:val="24"/>
        </w:rPr>
      </w:pPr>
    </w:p>
    <w:p w14:paraId="686D64C7" w14:textId="4D835D92" w:rsidR="003F24F6" w:rsidRDefault="003F24F6" w:rsidP="00264A49">
      <w:pPr>
        <w:spacing w:after="0" w:line="240" w:lineRule="auto"/>
        <w:jc w:val="both"/>
        <w:rPr>
          <w:rFonts w:ascii="Calibri" w:hAnsi="Calibri" w:cs="Calibri"/>
          <w:b/>
          <w:bCs/>
          <w:sz w:val="24"/>
          <w:szCs w:val="24"/>
        </w:rPr>
      </w:pPr>
      <w:r w:rsidRPr="00264A49">
        <w:rPr>
          <w:rFonts w:ascii="Calibri" w:hAnsi="Calibri" w:cs="Calibri"/>
          <w:b/>
          <w:bCs/>
          <w:sz w:val="24"/>
          <w:szCs w:val="24"/>
        </w:rPr>
        <w:t xml:space="preserve">(řešeno v Příloze č. </w:t>
      </w:r>
      <w:r w:rsidR="00264A49">
        <w:rPr>
          <w:rFonts w:ascii="Calibri" w:hAnsi="Calibri" w:cs="Calibri"/>
          <w:b/>
          <w:bCs/>
          <w:sz w:val="24"/>
          <w:szCs w:val="24"/>
        </w:rPr>
        <w:t>5</w:t>
      </w:r>
      <w:r w:rsidRPr="00264A49">
        <w:rPr>
          <w:rFonts w:ascii="Calibri" w:hAnsi="Calibri" w:cs="Calibri"/>
          <w:b/>
          <w:bCs/>
          <w:sz w:val="24"/>
          <w:szCs w:val="24"/>
        </w:rPr>
        <w:t>.</w:t>
      </w:r>
      <w:r w:rsidR="001F22A0">
        <w:rPr>
          <w:rFonts w:ascii="Calibri" w:hAnsi="Calibri" w:cs="Calibri"/>
          <w:b/>
          <w:bCs/>
          <w:sz w:val="24"/>
          <w:szCs w:val="24"/>
        </w:rPr>
        <w:t>4</w:t>
      </w:r>
      <w:r w:rsidRPr="00264A49">
        <w:rPr>
          <w:rFonts w:ascii="Calibri" w:hAnsi="Calibri" w:cs="Calibri"/>
          <w:b/>
          <w:bCs/>
          <w:sz w:val="24"/>
          <w:szCs w:val="24"/>
        </w:rPr>
        <w:t xml:space="preserve"> Požadavky na „vozidlovou řídící jednotku“ a „systém pro elektronické odbavení cestujících“) </w:t>
      </w:r>
    </w:p>
    <w:p w14:paraId="4D7CC3EF" w14:textId="77777777" w:rsidR="00264A49" w:rsidRPr="00264A49" w:rsidRDefault="00264A49" w:rsidP="00264A49">
      <w:pPr>
        <w:spacing w:after="0" w:line="240" w:lineRule="auto"/>
        <w:jc w:val="both"/>
        <w:rPr>
          <w:rFonts w:ascii="Calibri" w:hAnsi="Calibri" w:cs="Calibri"/>
          <w:sz w:val="24"/>
          <w:szCs w:val="24"/>
        </w:rPr>
      </w:pPr>
    </w:p>
    <w:p w14:paraId="47C01B1B" w14:textId="5B1AEA8D"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Požadavky jsou řešeny samostatně </w:t>
      </w:r>
      <w:r w:rsidRPr="00264A49">
        <w:rPr>
          <w:rFonts w:ascii="Calibri" w:hAnsi="Calibri" w:cs="Calibri"/>
          <w:b/>
          <w:bCs/>
          <w:sz w:val="24"/>
          <w:szCs w:val="24"/>
        </w:rPr>
        <w:t xml:space="preserve">v Příloze č. </w:t>
      </w:r>
      <w:r w:rsidR="00264A49">
        <w:rPr>
          <w:rFonts w:ascii="Calibri" w:hAnsi="Calibri" w:cs="Calibri"/>
          <w:b/>
          <w:bCs/>
          <w:sz w:val="24"/>
          <w:szCs w:val="24"/>
        </w:rPr>
        <w:t>5</w:t>
      </w:r>
      <w:r w:rsidRPr="00264A49">
        <w:rPr>
          <w:rFonts w:ascii="Calibri" w:hAnsi="Calibri" w:cs="Calibri"/>
          <w:b/>
          <w:bCs/>
          <w:sz w:val="24"/>
          <w:szCs w:val="24"/>
        </w:rPr>
        <w:t>.</w:t>
      </w:r>
      <w:r w:rsidR="001F22A0">
        <w:rPr>
          <w:rFonts w:ascii="Calibri" w:hAnsi="Calibri" w:cs="Calibri"/>
          <w:b/>
          <w:bCs/>
          <w:sz w:val="24"/>
          <w:szCs w:val="24"/>
        </w:rPr>
        <w:t>4</w:t>
      </w:r>
      <w:r w:rsidRPr="00264A49">
        <w:rPr>
          <w:rFonts w:ascii="Calibri" w:hAnsi="Calibri" w:cs="Calibri"/>
          <w:b/>
          <w:bCs/>
          <w:sz w:val="24"/>
          <w:szCs w:val="24"/>
        </w:rPr>
        <w:t xml:space="preserve"> Požadavky na „vozidlovou řídící jednotku“ a „systém pro elektronické odbavení cestujících“. </w:t>
      </w:r>
    </w:p>
    <w:p w14:paraId="5D4E434A" w14:textId="77777777" w:rsidR="00171A05" w:rsidRPr="00264A49" w:rsidRDefault="00171A05" w:rsidP="00264A49">
      <w:pPr>
        <w:numPr>
          <w:ilvl w:val="0"/>
          <w:numId w:val="18"/>
        </w:numPr>
        <w:spacing w:after="0" w:line="240" w:lineRule="auto"/>
        <w:jc w:val="both"/>
        <w:rPr>
          <w:rFonts w:ascii="Calibri" w:hAnsi="Calibri" w:cs="Calibri"/>
          <w:sz w:val="24"/>
          <w:szCs w:val="24"/>
        </w:rPr>
      </w:pPr>
    </w:p>
    <w:p w14:paraId="4210AA35" w14:textId="261D68A7" w:rsidR="003F24F6" w:rsidRPr="006F66C2" w:rsidRDefault="003F24F6" w:rsidP="00264A49">
      <w:pPr>
        <w:pStyle w:val="Odstavecseseznamem"/>
        <w:numPr>
          <w:ilvl w:val="0"/>
          <w:numId w:val="32"/>
        </w:numPr>
        <w:spacing w:after="0" w:line="240" w:lineRule="auto"/>
        <w:ind w:left="426" w:hanging="426"/>
        <w:jc w:val="both"/>
        <w:rPr>
          <w:rStyle w:val="Zdraznnintenzivn"/>
          <w:rFonts w:ascii="Calibri" w:hAnsi="Calibri" w:cs="Calibri"/>
          <w:b/>
          <w:bCs/>
          <w:i w:val="0"/>
          <w:iCs w:val="0"/>
          <w:color w:val="auto"/>
          <w:sz w:val="24"/>
          <w:szCs w:val="24"/>
        </w:rPr>
      </w:pPr>
      <w:r w:rsidRPr="006F66C2">
        <w:rPr>
          <w:rFonts w:ascii="Calibri" w:hAnsi="Calibri" w:cs="Calibri"/>
          <w:b/>
          <w:bCs/>
          <w:sz w:val="24"/>
          <w:szCs w:val="24"/>
        </w:rPr>
        <w:t>SLUŽBY</w:t>
      </w:r>
      <w:r w:rsidRPr="006F66C2">
        <w:rPr>
          <w:rStyle w:val="Zdraznnintenzivn"/>
          <w:rFonts w:ascii="Calibri" w:hAnsi="Calibri" w:cs="Calibri"/>
          <w:b/>
          <w:bCs/>
          <w:color w:val="auto"/>
          <w:sz w:val="24"/>
          <w:szCs w:val="24"/>
        </w:rPr>
        <w:t xml:space="preserve"> </w:t>
      </w:r>
      <w:r w:rsidRPr="006F66C2">
        <w:rPr>
          <w:rStyle w:val="Zdraznnintenzivn"/>
          <w:rFonts w:ascii="Calibri" w:hAnsi="Calibri" w:cs="Calibri"/>
          <w:b/>
          <w:bCs/>
          <w:i w:val="0"/>
          <w:iCs w:val="0"/>
          <w:color w:val="auto"/>
          <w:sz w:val="24"/>
          <w:szCs w:val="24"/>
        </w:rPr>
        <w:t>SOUVISEJÍCÍ S PROVOZOVÁNÍM MHD ČESKÝ KRUMLOV</w:t>
      </w:r>
    </w:p>
    <w:p w14:paraId="507A667C" w14:textId="77777777" w:rsidR="00264A49" w:rsidRPr="00264A49" w:rsidRDefault="00264A49" w:rsidP="00264A49">
      <w:pPr>
        <w:pStyle w:val="Odstavecseseznamem"/>
        <w:spacing w:after="0" w:line="240" w:lineRule="auto"/>
        <w:ind w:left="426"/>
        <w:jc w:val="both"/>
        <w:rPr>
          <w:rFonts w:ascii="Calibri" w:hAnsi="Calibri" w:cs="Calibri"/>
          <w:b/>
          <w:bCs/>
          <w:i/>
          <w:iCs/>
          <w:sz w:val="24"/>
          <w:szCs w:val="24"/>
        </w:rPr>
      </w:pPr>
    </w:p>
    <w:p w14:paraId="145E9543" w14:textId="0776CFCF" w:rsidR="003F24F6" w:rsidRPr="00264A49" w:rsidRDefault="003F24F6" w:rsidP="00264A49">
      <w:pPr>
        <w:pStyle w:val="Odstavecseseznamem"/>
        <w:numPr>
          <w:ilvl w:val="0"/>
          <w:numId w:val="29"/>
        </w:numPr>
        <w:spacing w:after="0" w:line="240" w:lineRule="auto"/>
        <w:ind w:left="284" w:hanging="284"/>
        <w:jc w:val="both"/>
        <w:rPr>
          <w:rFonts w:ascii="Calibri" w:hAnsi="Calibri" w:cs="Calibri"/>
          <w:sz w:val="24"/>
          <w:szCs w:val="24"/>
        </w:rPr>
      </w:pPr>
      <w:r w:rsidRPr="00264A49">
        <w:rPr>
          <w:rFonts w:ascii="Calibri" w:hAnsi="Calibri" w:cs="Calibri"/>
          <w:b/>
          <w:bCs/>
          <w:sz w:val="24"/>
          <w:szCs w:val="24"/>
        </w:rPr>
        <w:t xml:space="preserve">Evidence Vozidel používaných k plnění Smlouvy </w:t>
      </w:r>
    </w:p>
    <w:p w14:paraId="0B90F54C"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je povinen vést pro potřeby Objednatele evidenci všech Vozidel používaných k plnění této Smlouvy, a to ve struktuře vzoru, jak je uvedeno v příloze č. 5 Smlouvy. </w:t>
      </w:r>
    </w:p>
    <w:p w14:paraId="101F5C60" w14:textId="77777777" w:rsidR="00264A49" w:rsidRPr="00264A49" w:rsidRDefault="00264A49" w:rsidP="00264A49">
      <w:pPr>
        <w:spacing w:after="0" w:line="240" w:lineRule="auto"/>
        <w:jc w:val="both"/>
        <w:rPr>
          <w:rFonts w:ascii="Calibri" w:hAnsi="Calibri" w:cs="Calibri"/>
          <w:sz w:val="24"/>
          <w:szCs w:val="24"/>
        </w:rPr>
      </w:pPr>
    </w:p>
    <w:p w14:paraId="531F22CD" w14:textId="26ED1B0D" w:rsidR="003F24F6" w:rsidRPr="00264A49" w:rsidRDefault="003F24F6" w:rsidP="00264A49">
      <w:pPr>
        <w:pStyle w:val="Odstavecseseznamem"/>
        <w:numPr>
          <w:ilvl w:val="0"/>
          <w:numId w:val="29"/>
        </w:numPr>
        <w:spacing w:after="0" w:line="240" w:lineRule="auto"/>
        <w:ind w:left="284" w:hanging="284"/>
        <w:jc w:val="both"/>
        <w:rPr>
          <w:rFonts w:ascii="Calibri" w:hAnsi="Calibri" w:cs="Calibri"/>
          <w:sz w:val="24"/>
          <w:szCs w:val="24"/>
        </w:rPr>
      </w:pPr>
      <w:r w:rsidRPr="00264A49">
        <w:rPr>
          <w:rFonts w:ascii="Calibri" w:hAnsi="Calibri" w:cs="Calibri"/>
          <w:b/>
          <w:bCs/>
          <w:sz w:val="24"/>
          <w:szCs w:val="24"/>
        </w:rPr>
        <w:t xml:space="preserve">Řidič </w:t>
      </w:r>
    </w:p>
    <w:p w14:paraId="7A5CB106" w14:textId="51D20E73"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zajistí, že všichni řidiči na Spojích provozovaných při plnění této Smlouvy budou při odbavování, během přepravy cestujících na těchto Spojích a při další komunikaci s cestující veřejností opatřeni stejnokrojem dle následujících požadavků (jedná se výhradně o výstrojové součástky označené neodstranitelným logem společnosti): </w:t>
      </w:r>
    </w:p>
    <w:p w14:paraId="5100206D" w14:textId="19992634"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Kalhoty letní/</w:t>
      </w:r>
      <w:proofErr w:type="gramStart"/>
      <w:r w:rsidRPr="00264A49">
        <w:rPr>
          <w:rFonts w:ascii="Calibri" w:hAnsi="Calibri" w:cs="Calibri"/>
          <w:sz w:val="24"/>
          <w:szCs w:val="24"/>
        </w:rPr>
        <w:t>zimní - dlouhé</w:t>
      </w:r>
      <w:proofErr w:type="gramEnd"/>
      <w:r w:rsidRPr="00264A49">
        <w:rPr>
          <w:rFonts w:ascii="Calibri" w:hAnsi="Calibri" w:cs="Calibri"/>
          <w:sz w:val="24"/>
          <w:szCs w:val="24"/>
        </w:rPr>
        <w:t xml:space="preserve"> </w:t>
      </w:r>
    </w:p>
    <w:p w14:paraId="0CE8C925" w14:textId="01035E86"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Košile krátký/dlouhý rukáv </w:t>
      </w:r>
    </w:p>
    <w:p w14:paraId="59795839" w14:textId="3B5201C0"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Vázanka </w:t>
      </w:r>
    </w:p>
    <w:p w14:paraId="1F3A5CFF" w14:textId="04F8F327"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Svetr/bunda </w:t>
      </w:r>
    </w:p>
    <w:p w14:paraId="76433439" w14:textId="77777777" w:rsidR="006D5C24" w:rsidRPr="00264A49" w:rsidRDefault="006D5C24" w:rsidP="00264A49">
      <w:pPr>
        <w:spacing w:after="0" w:line="240" w:lineRule="auto"/>
        <w:jc w:val="both"/>
        <w:rPr>
          <w:rFonts w:ascii="Calibri" w:hAnsi="Calibri" w:cs="Calibri"/>
          <w:sz w:val="24"/>
          <w:szCs w:val="24"/>
        </w:rPr>
      </w:pPr>
    </w:p>
    <w:p w14:paraId="1D0E77C2" w14:textId="77BF0582"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Stejnokroj bude nošen na všech Spojích během plnění této Smlouvy. Řidič nastupuje do práce ve služebním stejnokroji a po celou dobu přepravního výkonu dbá o svůj zevnějšek. Pro identifikaci je každý řidič označen jmenovkou nebo služebním číslem. </w:t>
      </w:r>
    </w:p>
    <w:p w14:paraId="4F150E24"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Dále Dopravce zajistí, aby řidič: </w:t>
      </w:r>
    </w:p>
    <w:p w14:paraId="66C3C1CB" w14:textId="77777777" w:rsidR="006D5C24"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byl vybaven podklady pro informace cestujícím (Jízdní řád a informace o navazujících Spojích, tarifní a přepravní podmínky, tarifní tabulky), </w:t>
      </w:r>
    </w:p>
    <w:p w14:paraId="15E37972" w14:textId="77777777" w:rsidR="006D5C24"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byl schopen poskytnout informaci o přesném čase </w:t>
      </w:r>
    </w:p>
    <w:p w14:paraId="47E80421" w14:textId="3875AFBB"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měl trvalou možnost spojení s Centrálním dispečinkem IDS JK </w:t>
      </w:r>
    </w:p>
    <w:p w14:paraId="2E0C6A21" w14:textId="77777777" w:rsidR="00264A49" w:rsidRPr="00264A49" w:rsidRDefault="00264A49" w:rsidP="00264A49">
      <w:pPr>
        <w:spacing w:after="0" w:line="240" w:lineRule="auto"/>
        <w:jc w:val="both"/>
        <w:rPr>
          <w:rFonts w:ascii="Calibri" w:hAnsi="Calibri" w:cs="Calibri"/>
          <w:sz w:val="24"/>
          <w:szCs w:val="24"/>
        </w:rPr>
      </w:pPr>
    </w:p>
    <w:p w14:paraId="2AF332B7" w14:textId="2D504F8D" w:rsidR="003F24F6" w:rsidRPr="00264A49" w:rsidRDefault="00264A49"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 </w:t>
      </w:r>
      <w:r w:rsidR="003F24F6" w:rsidRPr="00264A49">
        <w:rPr>
          <w:rFonts w:ascii="Calibri" w:hAnsi="Calibri" w:cs="Calibri"/>
          <w:sz w:val="24"/>
          <w:szCs w:val="24"/>
        </w:rPr>
        <w:t xml:space="preserve">Každý řidič se musí orientovat v příslušném Jízdním řádu, tarifu a smluvních přepravních podmínkách a mít výbornou místní znalost trasy včetně Zastávek a přípojů na ostatní Spoje MHD na trase. </w:t>
      </w:r>
    </w:p>
    <w:p w14:paraId="4EED7052"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Řidič je povinen vyloučit cestujícího z přepravy, pokud cestující přes upozornění nedodržuje Přepravní řád, Smluvní přepravní podmínky nebo Tarif, anebo nerespektuje pokyny a příkazy pověřené osoby. Zejména je řidič povinen vykonat tento úkon tehdy, pokud jej o to výslovně požádají ostatní cestující. </w:t>
      </w:r>
    </w:p>
    <w:p w14:paraId="6F304C4D" w14:textId="77777777" w:rsidR="00264A49" w:rsidRPr="00264A49" w:rsidRDefault="00264A49" w:rsidP="00264A49">
      <w:pPr>
        <w:spacing w:after="0" w:line="240" w:lineRule="auto"/>
        <w:jc w:val="both"/>
        <w:rPr>
          <w:rFonts w:ascii="Calibri" w:hAnsi="Calibri" w:cs="Calibri"/>
          <w:sz w:val="24"/>
          <w:szCs w:val="24"/>
        </w:rPr>
      </w:pPr>
    </w:p>
    <w:p w14:paraId="05FACB77"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Řidič, případně jiný zaměstnanec Dopravce, je povinen informovat cestující o všech nestandardních situacích, které během přepravy nastanou. Zejména se jedná o mimořádnosti v dopravě. V takovém případě je řidič povinen co nejdříve poskytnout cestujícím informaci o přibližné délce čekání, případně o způsobu, jakým se situace bude řešit. </w:t>
      </w:r>
    </w:p>
    <w:p w14:paraId="7A1144CD" w14:textId="77777777" w:rsidR="00264A49" w:rsidRPr="00264A49" w:rsidRDefault="00264A49" w:rsidP="00264A49">
      <w:pPr>
        <w:spacing w:after="0" w:line="240" w:lineRule="auto"/>
        <w:jc w:val="both"/>
        <w:rPr>
          <w:rFonts w:ascii="Calibri" w:hAnsi="Calibri" w:cs="Calibri"/>
          <w:sz w:val="24"/>
          <w:szCs w:val="24"/>
        </w:rPr>
      </w:pPr>
    </w:p>
    <w:p w14:paraId="015C4743"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Při zastavování na Zastávkách je řidič povinen zastavit čelem Vozidla u označníku a najet Vozidlem co nejtěsněji k hraně nástupiště, pokud je jím Zastávka vybavena. Řidič je povinen v případě potřeby pomoct cestujícímu na vozíčku s nástupem a výstupem a za tím účelem využít výklopnou rampu, je-li to potřeba. </w:t>
      </w:r>
    </w:p>
    <w:p w14:paraId="3EA71382" w14:textId="77777777" w:rsidR="00264A49" w:rsidRPr="00264A49" w:rsidRDefault="00264A49" w:rsidP="00264A49">
      <w:pPr>
        <w:spacing w:after="0" w:line="240" w:lineRule="auto"/>
        <w:jc w:val="both"/>
        <w:rPr>
          <w:rFonts w:ascii="Calibri" w:hAnsi="Calibri" w:cs="Calibri"/>
          <w:sz w:val="24"/>
          <w:szCs w:val="24"/>
        </w:rPr>
      </w:pPr>
    </w:p>
    <w:p w14:paraId="4C267D34"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Řidič nesmí během pobytu ve Vozidle kouřit, tj. ani pokud je Vozidlo v klidu. Řidič nesmí řídit Vozidlo pod vlivem alkoholu nebo jiné návykové látky. </w:t>
      </w:r>
    </w:p>
    <w:p w14:paraId="48F2E7D7" w14:textId="77777777" w:rsidR="00264A49" w:rsidRPr="00264A49" w:rsidRDefault="00264A49" w:rsidP="00264A49">
      <w:pPr>
        <w:spacing w:after="0" w:line="240" w:lineRule="auto"/>
        <w:jc w:val="both"/>
        <w:rPr>
          <w:rFonts w:ascii="Calibri" w:hAnsi="Calibri" w:cs="Calibri"/>
          <w:sz w:val="24"/>
          <w:szCs w:val="24"/>
        </w:rPr>
      </w:pPr>
    </w:p>
    <w:p w14:paraId="7B9DFFA4" w14:textId="09E881B8" w:rsidR="003F24F6" w:rsidRPr="00264A49" w:rsidRDefault="003F24F6" w:rsidP="00264A49">
      <w:pPr>
        <w:pStyle w:val="Odstavecseseznamem"/>
        <w:numPr>
          <w:ilvl w:val="0"/>
          <w:numId w:val="29"/>
        </w:numPr>
        <w:spacing w:after="0" w:line="240" w:lineRule="auto"/>
        <w:ind w:left="284" w:hanging="284"/>
        <w:jc w:val="both"/>
        <w:rPr>
          <w:rFonts w:ascii="Calibri" w:hAnsi="Calibri" w:cs="Calibri"/>
          <w:sz w:val="24"/>
          <w:szCs w:val="24"/>
        </w:rPr>
      </w:pPr>
      <w:r w:rsidRPr="00264A49">
        <w:rPr>
          <w:rFonts w:ascii="Calibri" w:hAnsi="Calibri" w:cs="Calibri"/>
          <w:b/>
          <w:bCs/>
          <w:sz w:val="24"/>
          <w:szCs w:val="24"/>
        </w:rPr>
        <w:t xml:space="preserve">Informační kancelář </w:t>
      </w:r>
    </w:p>
    <w:p w14:paraId="77653461" w14:textId="0A6889CD"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Pro komunikaci s cestujícími a jejich problémů a požadavků souvisejících s MHD Český Krumlov</w:t>
      </w:r>
      <w:r w:rsidR="006D5C24" w:rsidRPr="00264A49">
        <w:rPr>
          <w:rFonts w:ascii="Calibri" w:hAnsi="Calibri" w:cs="Calibri"/>
          <w:sz w:val="24"/>
          <w:szCs w:val="24"/>
        </w:rPr>
        <w:t xml:space="preserve"> </w:t>
      </w:r>
      <w:r w:rsidRPr="00264A49">
        <w:rPr>
          <w:rFonts w:ascii="Calibri" w:hAnsi="Calibri" w:cs="Calibri"/>
          <w:sz w:val="24"/>
          <w:szCs w:val="24"/>
        </w:rPr>
        <w:t xml:space="preserve">slouží informační kancelář Dopravce. </w:t>
      </w:r>
    </w:p>
    <w:p w14:paraId="00976C8C"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Dopravce zajistí nejméně 14 dní před Zahájením provozu otevření a provoz informační kanceláře ve vhodných prostorách pro prezenční navštěvování cestujícími/zákazníky (tj. ideálně v přízemních prostorách). </w:t>
      </w:r>
    </w:p>
    <w:p w14:paraId="6D7859BA" w14:textId="388EE304"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Dopravce je povinen zřídit jednu informační kancelář, a to na jednom s uvedených místech </w:t>
      </w:r>
    </w:p>
    <w:p w14:paraId="5BECB87C" w14:textId="77777777" w:rsidR="006D5C24"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v centru města Český Krumlov</w:t>
      </w:r>
      <w:r w:rsidR="006D5C24" w:rsidRPr="00264A49">
        <w:rPr>
          <w:rFonts w:ascii="Calibri" w:hAnsi="Calibri" w:cs="Calibri"/>
          <w:sz w:val="24"/>
          <w:szCs w:val="24"/>
        </w:rPr>
        <w:t xml:space="preserve"> </w:t>
      </w:r>
    </w:p>
    <w:p w14:paraId="006A0440" w14:textId="77777777" w:rsidR="006D5C24"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v prostorách vlakové stanice Český Krumlov</w:t>
      </w:r>
      <w:r w:rsidR="006D5C24" w:rsidRPr="00264A49">
        <w:rPr>
          <w:rFonts w:ascii="Calibri" w:hAnsi="Calibri" w:cs="Calibri"/>
          <w:sz w:val="24"/>
          <w:szCs w:val="24"/>
        </w:rPr>
        <w:t xml:space="preserve"> </w:t>
      </w:r>
      <w:r w:rsidRPr="00264A49">
        <w:rPr>
          <w:rFonts w:ascii="Calibri" w:hAnsi="Calibri" w:cs="Calibri"/>
          <w:sz w:val="24"/>
          <w:szCs w:val="24"/>
        </w:rPr>
        <w:t xml:space="preserve">či jejím bezprostředním okolí </w:t>
      </w:r>
    </w:p>
    <w:p w14:paraId="2749983B" w14:textId="7862C69A"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v prostorách autobusového nádraží Český Krumlov</w:t>
      </w:r>
      <w:r w:rsidR="006D5C24" w:rsidRPr="00264A49">
        <w:rPr>
          <w:rFonts w:ascii="Calibri" w:hAnsi="Calibri" w:cs="Calibri"/>
          <w:sz w:val="24"/>
          <w:szCs w:val="24"/>
        </w:rPr>
        <w:t xml:space="preserve"> </w:t>
      </w:r>
      <w:r w:rsidRPr="00264A49">
        <w:rPr>
          <w:rFonts w:ascii="Calibri" w:hAnsi="Calibri" w:cs="Calibri"/>
          <w:sz w:val="24"/>
          <w:szCs w:val="24"/>
        </w:rPr>
        <w:t xml:space="preserve">či jeho bezprostředním okolí </w:t>
      </w:r>
    </w:p>
    <w:p w14:paraId="3C0624BB" w14:textId="77777777" w:rsidR="003F24F6" w:rsidRPr="00264A49" w:rsidRDefault="003F24F6" w:rsidP="00264A49">
      <w:pPr>
        <w:spacing w:line="240" w:lineRule="auto"/>
        <w:jc w:val="both"/>
        <w:rPr>
          <w:rFonts w:ascii="Calibri" w:hAnsi="Calibri" w:cs="Calibri"/>
          <w:b/>
          <w:bCs/>
          <w:sz w:val="24"/>
          <w:szCs w:val="24"/>
        </w:rPr>
      </w:pPr>
      <w:r w:rsidRPr="00264A49">
        <w:rPr>
          <w:rFonts w:ascii="Calibri" w:hAnsi="Calibri" w:cs="Calibri"/>
          <w:b/>
          <w:bCs/>
          <w:sz w:val="24"/>
          <w:szCs w:val="24"/>
        </w:rPr>
        <w:t xml:space="preserve">Objednatel klade důraz na zajištění dobré dostupnosti a dobrého označení informační kanceláře pro cestující. </w:t>
      </w:r>
    </w:p>
    <w:p w14:paraId="52BBDBF2"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Dopravce zajistí, že informační kancelář bude otevřena nejméně takto: </w:t>
      </w:r>
    </w:p>
    <w:p w14:paraId="0BF1ADBB"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Po 7:30hodin až 17:00 hodin </w:t>
      </w:r>
    </w:p>
    <w:p w14:paraId="51A2981A"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Út 7:30 hodin až 15:00 hodin </w:t>
      </w:r>
    </w:p>
    <w:p w14:paraId="65B20DFC"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St 7:30 hodin až 17:00 hodin </w:t>
      </w:r>
    </w:p>
    <w:p w14:paraId="7ACF7601"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Čt 7:30 hodin až 15:00 hodin </w:t>
      </w:r>
    </w:p>
    <w:p w14:paraId="03EEEF11"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Pá 7:30 hodin až 16:00 hodin </w:t>
      </w:r>
    </w:p>
    <w:p w14:paraId="4A055D6F" w14:textId="4ADE3A26" w:rsid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S přestávkou max. 30 minut </w:t>
      </w:r>
    </w:p>
    <w:p w14:paraId="51500EEC" w14:textId="77777777" w:rsidR="00264A49" w:rsidRPr="00264A49" w:rsidRDefault="00264A49" w:rsidP="00264A49">
      <w:pPr>
        <w:spacing w:after="0" w:line="240" w:lineRule="auto"/>
        <w:jc w:val="both"/>
        <w:rPr>
          <w:rFonts w:ascii="Calibri" w:hAnsi="Calibri" w:cs="Calibri"/>
          <w:sz w:val="24"/>
          <w:szCs w:val="24"/>
        </w:rPr>
      </w:pPr>
    </w:p>
    <w:p w14:paraId="7F1C7919" w14:textId="35CE64FF" w:rsidR="003F24F6" w:rsidRPr="00264A49" w:rsidRDefault="003F24F6" w:rsidP="00264A49">
      <w:pPr>
        <w:spacing w:line="240" w:lineRule="auto"/>
        <w:jc w:val="both"/>
        <w:rPr>
          <w:rFonts w:ascii="Calibri" w:hAnsi="Calibri" w:cs="Calibri"/>
          <w:b/>
          <w:bCs/>
          <w:sz w:val="24"/>
          <w:szCs w:val="24"/>
        </w:rPr>
      </w:pPr>
      <w:r w:rsidRPr="00264A49">
        <w:rPr>
          <w:rFonts w:ascii="Calibri" w:hAnsi="Calibri" w:cs="Calibri"/>
          <w:b/>
          <w:bCs/>
          <w:sz w:val="24"/>
          <w:szCs w:val="24"/>
        </w:rPr>
        <w:t xml:space="preserve">Otevírací doba informační kanceláře může být se souhlasem Objednatele upravena. </w:t>
      </w:r>
    </w:p>
    <w:p w14:paraId="025EB03E" w14:textId="77777777" w:rsidR="003F24F6" w:rsidRPr="00264A49" w:rsidRDefault="003F24F6" w:rsidP="00264A49">
      <w:pPr>
        <w:spacing w:line="240" w:lineRule="auto"/>
        <w:jc w:val="both"/>
        <w:rPr>
          <w:rFonts w:ascii="Calibri" w:hAnsi="Calibri" w:cs="Calibri"/>
          <w:sz w:val="24"/>
          <w:szCs w:val="24"/>
        </w:rPr>
      </w:pPr>
      <w:r w:rsidRPr="00264A49">
        <w:rPr>
          <w:rFonts w:ascii="Calibri" w:hAnsi="Calibri" w:cs="Calibri"/>
          <w:sz w:val="24"/>
          <w:szCs w:val="24"/>
        </w:rPr>
        <w:t xml:space="preserve">Služby v informační kanceláři bude poskytovat informační zaměstnanec k tomu určený, dispečer, nebo též vyškolený řidič Dopravce v rámci souběžného pracovního poměru nebo v přestávce řízení Vozidla. V informační kanceláři budou poskytovány zejména následující služby: </w:t>
      </w:r>
    </w:p>
    <w:p w14:paraId="059BFBA4" w14:textId="697C975B"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příjem a evidence písemných i elektronicky podaných stížností a jejich vyřizování </w:t>
      </w:r>
    </w:p>
    <w:p w14:paraId="4C117023" w14:textId="5F3262C9"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vyřizování reklamací a další individuálních požadavků od cestujících </w:t>
      </w:r>
    </w:p>
    <w:p w14:paraId="5407C9F8" w14:textId="6D2629B1"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poskytování informací veřejnosti o nálezech ve Vozidlech MHD Český Krumlova soustředění nalezených věcí </w:t>
      </w:r>
    </w:p>
    <w:p w14:paraId="49DC02CA" w14:textId="47E97BAB"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informace o Jízdních řádech, prodej Jízdních řádů </w:t>
      </w:r>
    </w:p>
    <w:p w14:paraId="1863D51B" w14:textId="49AF7220"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možnost zakoupení – nabití karty, všech druhů jízdenek a získání informací o provozu MHD Český Krumlov</w:t>
      </w:r>
      <w:r w:rsidR="006D5C24" w:rsidRPr="00264A49">
        <w:rPr>
          <w:rFonts w:ascii="Calibri" w:hAnsi="Calibri" w:cs="Calibri"/>
          <w:sz w:val="24"/>
          <w:szCs w:val="24"/>
        </w:rPr>
        <w:t>.</w:t>
      </w:r>
    </w:p>
    <w:p w14:paraId="70FC4139" w14:textId="77777777" w:rsidR="006D5C24" w:rsidRPr="003F24F6" w:rsidRDefault="006D5C24" w:rsidP="006D5C24">
      <w:pPr>
        <w:spacing w:after="0"/>
        <w:jc w:val="both"/>
      </w:pPr>
    </w:p>
    <w:p w14:paraId="48F3187E"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Informační služby musí zahrnovat bezplatné informování o spojení v rozsahu veřejné dopravy v České republice (autobusové, železniční, případně jiné) dle informací zveřejněných na http://jizdnirady.idnes.cz/ nebo na jiném Objednatelem určeném obecném informačně-dopravním webu. </w:t>
      </w:r>
    </w:p>
    <w:p w14:paraId="4A43E23B" w14:textId="77777777" w:rsidR="00264A49" w:rsidRPr="00264A49" w:rsidRDefault="00264A49" w:rsidP="00264A49">
      <w:pPr>
        <w:spacing w:after="0" w:line="240" w:lineRule="auto"/>
        <w:jc w:val="both"/>
        <w:rPr>
          <w:rFonts w:ascii="Calibri" w:hAnsi="Calibri" w:cs="Calibri"/>
          <w:sz w:val="24"/>
          <w:szCs w:val="24"/>
        </w:rPr>
      </w:pPr>
    </w:p>
    <w:p w14:paraId="30FF6FA4"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Informační kancelář musí zajistit služby spojené s vydáváním čipových karet. Informační kancelář musí zajistit vydání čipové karty nejpozději do 5 pracovních dnů od podání žádosti o její vydání. </w:t>
      </w:r>
    </w:p>
    <w:p w14:paraId="36E933A5" w14:textId="77777777" w:rsidR="00264A49" w:rsidRPr="00264A49" w:rsidRDefault="00264A49" w:rsidP="00264A49">
      <w:pPr>
        <w:spacing w:after="0" w:line="240" w:lineRule="auto"/>
        <w:jc w:val="both"/>
        <w:rPr>
          <w:rFonts w:ascii="Calibri" w:hAnsi="Calibri" w:cs="Calibri"/>
          <w:sz w:val="24"/>
          <w:szCs w:val="24"/>
        </w:rPr>
      </w:pPr>
    </w:p>
    <w:p w14:paraId="526AC68F"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Informační kancelář Dopravce bude vybavena platebním terminálem pro debetní a kreditní platební karty obvyklých společností (např. Visa, Mastercard, …) tak, aby umožňovala cestujícím zakoupit čipové karty. </w:t>
      </w:r>
    </w:p>
    <w:p w14:paraId="61D32BC6" w14:textId="77777777" w:rsidR="00264A49" w:rsidRPr="00264A49" w:rsidRDefault="00264A49" w:rsidP="00264A49">
      <w:pPr>
        <w:spacing w:after="0" w:line="240" w:lineRule="auto"/>
        <w:jc w:val="both"/>
        <w:rPr>
          <w:rFonts w:ascii="Calibri" w:hAnsi="Calibri" w:cs="Calibri"/>
          <w:sz w:val="24"/>
          <w:szCs w:val="24"/>
        </w:rPr>
      </w:pPr>
    </w:p>
    <w:p w14:paraId="65504FF0"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Informační kancelář může soustředit více služeb souvisejících s informovaností cestujících a prodejem produktů Dopravce. </w:t>
      </w:r>
    </w:p>
    <w:p w14:paraId="15451B77" w14:textId="77777777" w:rsidR="00264A49" w:rsidRPr="00264A49" w:rsidRDefault="00264A49" w:rsidP="00264A49">
      <w:pPr>
        <w:spacing w:after="0" w:line="240" w:lineRule="auto"/>
        <w:jc w:val="both"/>
        <w:rPr>
          <w:rFonts w:ascii="Calibri" w:hAnsi="Calibri" w:cs="Calibri"/>
          <w:sz w:val="24"/>
          <w:szCs w:val="24"/>
        </w:rPr>
      </w:pPr>
    </w:p>
    <w:p w14:paraId="55178AEB"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Informační kancelář musí být provozována do uplynutí posledního dne měsíce následujícího po měsíci, ve kterém byla Smlouva ukončena. </w:t>
      </w:r>
    </w:p>
    <w:p w14:paraId="59F4142F" w14:textId="77777777" w:rsidR="00264A49" w:rsidRPr="00264A49" w:rsidRDefault="00264A49" w:rsidP="00264A49">
      <w:pPr>
        <w:spacing w:after="0" w:line="240" w:lineRule="auto"/>
        <w:jc w:val="both"/>
        <w:rPr>
          <w:rFonts w:ascii="Calibri" w:hAnsi="Calibri" w:cs="Calibri"/>
          <w:sz w:val="24"/>
          <w:szCs w:val="24"/>
        </w:rPr>
      </w:pPr>
    </w:p>
    <w:p w14:paraId="03394652" w14:textId="519507FB" w:rsidR="003F24F6" w:rsidRPr="00264A49" w:rsidRDefault="003F24F6" w:rsidP="00264A49">
      <w:pPr>
        <w:pStyle w:val="Odstavecseseznamem"/>
        <w:numPr>
          <w:ilvl w:val="0"/>
          <w:numId w:val="29"/>
        </w:numPr>
        <w:spacing w:after="0" w:line="240" w:lineRule="auto"/>
        <w:ind w:left="284" w:hanging="284"/>
        <w:jc w:val="both"/>
      </w:pPr>
      <w:r w:rsidRPr="00264A49">
        <w:rPr>
          <w:rFonts w:ascii="Calibri" w:hAnsi="Calibri" w:cs="Calibri"/>
          <w:b/>
          <w:bCs/>
          <w:sz w:val="24"/>
          <w:szCs w:val="24"/>
        </w:rPr>
        <w:t>Poskytování</w:t>
      </w:r>
      <w:r w:rsidRPr="006D5C24">
        <w:rPr>
          <w:b/>
          <w:bCs/>
        </w:rPr>
        <w:t xml:space="preserve"> informací telefonicky a dálkovým přístupem </w:t>
      </w:r>
    </w:p>
    <w:p w14:paraId="230B04C0" w14:textId="77777777" w:rsidR="00264A49" w:rsidRPr="003F24F6" w:rsidRDefault="00264A49" w:rsidP="00264A49">
      <w:pPr>
        <w:pStyle w:val="Odstavecseseznamem"/>
        <w:spacing w:after="0" w:line="240" w:lineRule="auto"/>
        <w:ind w:left="284"/>
        <w:jc w:val="both"/>
      </w:pPr>
    </w:p>
    <w:p w14:paraId="1CD3665E" w14:textId="56F28379"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je povinen po celou dobu Smlouvy zřídit za účelem poskytování přepravních informací telefonní informační linky s alespoň jedním číslem celostátní pevné sítě nebo jedním číslem mobilní sítě GSM. Dopravce je povinen zajistit, že telefonní informační linky budou v provozu každý den doby plnění po celou dobu provozu Dopravce (tedy vždy od doby vyjetí prvního Spoje do doby ukončení jízdy posledního Spoje daného dne). Funkci telefonní informační linky může po celou dobu, případně po dobu uzavření informační kanceláře, převzít zaměstnanec vykonávající službu dispečerského řízení; předpokladem je však v takovém případě stálé, neměnící se telefonní číslo této telefonní informační linky pro cestující. </w:t>
      </w:r>
    </w:p>
    <w:p w14:paraId="750AD72C"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Operátoři telefonních informačních linek musí mít buď přímo, nebo zprostředkovaně prostřednictvím dispečerského řízení Dopravce, spojení se všemi Vozidly a řidiči Dopravce aktuálně vykonávajícími přepravní služby, tak, aby bylo možné řešit aktuální mimořádné situace spojené s provozními komplikacemi. </w:t>
      </w:r>
    </w:p>
    <w:p w14:paraId="3BEDA793" w14:textId="77777777"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je povinen nejpozději 3 měsíce před Zahájením provozu zřídit webové stránky pro informování cestujících o všech skutečnostech souvisejících s provozováním dopravy dle Smlouvy. A to v následujícím minimálním rozsahu: </w:t>
      </w:r>
    </w:p>
    <w:p w14:paraId="27427E28" w14:textId="00E48875"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Základní informace o Dopravci (název, adresu, IČO, tel. spojení, elektronickou adresu) </w:t>
      </w:r>
    </w:p>
    <w:p w14:paraId="3CEE9082" w14:textId="56A6DBC5"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Profil společnosti </w:t>
      </w:r>
    </w:p>
    <w:p w14:paraId="272AAC1C" w14:textId="60C4C388"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Informace a kontakty na informační kancelář </w:t>
      </w:r>
    </w:p>
    <w:p w14:paraId="2B1982B1" w14:textId="20956A1B"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Aktuální informace o MHD Český Krumlov</w:t>
      </w:r>
    </w:p>
    <w:p w14:paraId="0CB795F3" w14:textId="66CEA28D"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Případné informace o změnách v Tarifu MHD a Smluvních přepravních podmínkách, a to minimálně po dobu stanovenou Objednatelem </w:t>
      </w:r>
    </w:p>
    <w:p w14:paraId="7A002FFD" w14:textId="29FE64C1"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Informace o integrovaném dopravním systému (pokud bude zaveden) </w:t>
      </w:r>
    </w:p>
    <w:p w14:paraId="743DFD42" w14:textId="11493606"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Informace o Tarifu a jízdenkách </w:t>
      </w:r>
    </w:p>
    <w:p w14:paraId="0929D307" w14:textId="5CA77F64"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Informace o Zastávkách </w:t>
      </w:r>
    </w:p>
    <w:p w14:paraId="2491655F" w14:textId="4355C8F6"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Rozsah Linek MHD Český Krumlov</w:t>
      </w:r>
    </w:p>
    <w:p w14:paraId="78EABF55" w14:textId="466D5BA7"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Aktuální Jízdní řády (s možností vytisknutí – formát pdf) </w:t>
      </w:r>
    </w:p>
    <w:p w14:paraId="60BB0734" w14:textId="0461DD93"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Mapu MHD Český Krumlov</w:t>
      </w:r>
    </w:p>
    <w:p w14:paraId="02104251" w14:textId="32B81CCA"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Propojení s dopravním modelem Jihočeského kraje (dopravanajihu.cz) </w:t>
      </w:r>
    </w:p>
    <w:p w14:paraId="44CCCA88" w14:textId="0376DCAD" w:rsidR="003F24F6" w:rsidRPr="00264A49" w:rsidRDefault="003F24F6"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Další informace o provozované MHD v</w:t>
      </w:r>
      <w:r w:rsidR="006D5C24" w:rsidRPr="00264A49">
        <w:rPr>
          <w:rFonts w:ascii="Calibri" w:hAnsi="Calibri" w:cs="Calibri"/>
          <w:sz w:val="24"/>
          <w:szCs w:val="24"/>
        </w:rPr>
        <w:t> Českém Krumlově</w:t>
      </w:r>
      <w:r w:rsidRPr="00264A49">
        <w:rPr>
          <w:rFonts w:ascii="Calibri" w:hAnsi="Calibri" w:cs="Calibri"/>
          <w:sz w:val="24"/>
          <w:szCs w:val="24"/>
        </w:rPr>
        <w:t xml:space="preserve"> </w:t>
      </w:r>
    </w:p>
    <w:p w14:paraId="7F82AA95"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je povinen v autobusech informovat cestující o internetové adrese shora uvedené webové stránky. </w:t>
      </w:r>
    </w:p>
    <w:p w14:paraId="50FC19AF" w14:textId="77777777" w:rsidR="00264A49" w:rsidRPr="00264A49" w:rsidRDefault="00264A49" w:rsidP="00264A49">
      <w:pPr>
        <w:spacing w:after="0" w:line="240" w:lineRule="auto"/>
        <w:jc w:val="both"/>
        <w:rPr>
          <w:rFonts w:ascii="Calibri" w:hAnsi="Calibri" w:cs="Calibri"/>
          <w:sz w:val="24"/>
          <w:szCs w:val="24"/>
        </w:rPr>
      </w:pPr>
    </w:p>
    <w:p w14:paraId="52D70B8A"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je povinen zřídit elektronickou adresu pro e-mailové informování cestujících, která bude fungovat s reakční dobou max. 48 hodin. Pro vyloučení pochybností se stanoví, že reakční doba platí pro dotazy ke spojení, Tarifům a službám Dopravce, nikoli pro vyřizování stížností, reklamací a jiných dotazů. </w:t>
      </w:r>
    </w:p>
    <w:p w14:paraId="23AFEEB7" w14:textId="77777777" w:rsidR="00264A49" w:rsidRPr="00264A49" w:rsidRDefault="00264A49" w:rsidP="00264A49">
      <w:pPr>
        <w:spacing w:after="0" w:line="240" w:lineRule="auto"/>
        <w:jc w:val="both"/>
        <w:rPr>
          <w:rFonts w:ascii="Calibri" w:hAnsi="Calibri" w:cs="Calibri"/>
          <w:sz w:val="24"/>
          <w:szCs w:val="24"/>
        </w:rPr>
      </w:pPr>
    </w:p>
    <w:p w14:paraId="1EE29F40" w14:textId="77777777" w:rsidR="003F24F6"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je povinen zajistit, že operátoři telefonních informačních linek i obsluha elektronické adresy budou schopni poskytovat detailní informace o přepravních službách Dopravce, zejména informace o Jízdních řádech, tarifech a přepravních podmínkách Dopravce. </w:t>
      </w:r>
    </w:p>
    <w:p w14:paraId="69DD0B27" w14:textId="77777777" w:rsidR="00264A49" w:rsidRPr="00264A49" w:rsidRDefault="00264A49" w:rsidP="00264A49">
      <w:pPr>
        <w:spacing w:after="0" w:line="240" w:lineRule="auto"/>
        <w:jc w:val="both"/>
        <w:rPr>
          <w:rFonts w:ascii="Calibri" w:hAnsi="Calibri" w:cs="Calibri"/>
          <w:sz w:val="24"/>
          <w:szCs w:val="24"/>
        </w:rPr>
      </w:pPr>
    </w:p>
    <w:p w14:paraId="77042639" w14:textId="206C1800" w:rsidR="003F24F6" w:rsidRPr="00264A49" w:rsidRDefault="003F24F6" w:rsidP="00264A49">
      <w:pPr>
        <w:pStyle w:val="Odstavecseseznamem"/>
        <w:numPr>
          <w:ilvl w:val="0"/>
          <w:numId w:val="29"/>
        </w:numPr>
        <w:spacing w:after="0" w:line="240" w:lineRule="auto"/>
        <w:ind w:left="284" w:hanging="284"/>
        <w:jc w:val="both"/>
      </w:pPr>
      <w:r w:rsidRPr="006D5C24">
        <w:rPr>
          <w:b/>
          <w:bCs/>
        </w:rPr>
        <w:t xml:space="preserve">Operativní </w:t>
      </w:r>
      <w:r w:rsidRPr="00264A49">
        <w:rPr>
          <w:rFonts w:ascii="Calibri" w:hAnsi="Calibri" w:cs="Calibri"/>
          <w:b/>
          <w:bCs/>
          <w:sz w:val="24"/>
          <w:szCs w:val="24"/>
        </w:rPr>
        <w:t>nasazování</w:t>
      </w:r>
      <w:r w:rsidRPr="006D5C24">
        <w:rPr>
          <w:b/>
          <w:bCs/>
        </w:rPr>
        <w:t xml:space="preserve"> Záložních vozidel </w:t>
      </w:r>
    </w:p>
    <w:p w14:paraId="25FD9E6A" w14:textId="77777777" w:rsidR="00264A49" w:rsidRPr="003F24F6" w:rsidRDefault="00264A49" w:rsidP="00264A49">
      <w:pPr>
        <w:pStyle w:val="Odstavecseseznamem"/>
        <w:spacing w:after="0" w:line="240" w:lineRule="auto"/>
        <w:ind w:left="284"/>
        <w:jc w:val="both"/>
      </w:pPr>
    </w:p>
    <w:p w14:paraId="753B5FF3" w14:textId="77777777" w:rsidR="003F24F6" w:rsidRPr="003F24F6" w:rsidRDefault="003F24F6" w:rsidP="006D5C24">
      <w:pPr>
        <w:jc w:val="both"/>
      </w:pPr>
      <w:r w:rsidRPr="003F24F6">
        <w:t xml:space="preserve">Dopravce je povinen udržovat dostatečný počet Záložních vozidel pro případ výpadku Základních vozidel. </w:t>
      </w:r>
    </w:p>
    <w:p w14:paraId="12C6227C" w14:textId="2F117F1E" w:rsidR="003F24F6" w:rsidRPr="003F24F6" w:rsidRDefault="003F24F6" w:rsidP="00264A49">
      <w:pPr>
        <w:jc w:val="both"/>
      </w:pPr>
      <w:r w:rsidRPr="003F24F6">
        <w:t xml:space="preserve">Pokud technický stav Základního vozidla nedovoluje jeho další jízdu, Záložní vozidlo musí být nasazeno do 30 minut od vzniku mimořádné události / situace, kdy Základní vozidlo není schopno další jízdy, a to tak, že Záložní vozidlo přejde na nejbližší pravidelný Spoj oběhu Základního vozidla tak, aby tento Spoj (a Spoje v oběhu návazné) byl vypraven včas. </w:t>
      </w:r>
    </w:p>
    <w:p w14:paraId="026C9B35" w14:textId="77777777" w:rsidR="006D5C24" w:rsidRPr="00264A49" w:rsidRDefault="003F24F6" w:rsidP="00264A49">
      <w:pPr>
        <w:pStyle w:val="Odstavecseseznamem"/>
        <w:numPr>
          <w:ilvl w:val="0"/>
          <w:numId w:val="29"/>
        </w:numPr>
        <w:spacing w:after="0" w:line="240" w:lineRule="auto"/>
        <w:ind w:left="284" w:hanging="284"/>
        <w:jc w:val="both"/>
      </w:pPr>
      <w:r w:rsidRPr="006D5C24">
        <w:rPr>
          <w:b/>
          <w:bCs/>
        </w:rPr>
        <w:t xml:space="preserve">Dispečerské řízení provozu </w:t>
      </w:r>
    </w:p>
    <w:p w14:paraId="78054381" w14:textId="77777777" w:rsidR="00264A49" w:rsidRPr="00732042" w:rsidRDefault="00264A49" w:rsidP="00264A49">
      <w:pPr>
        <w:pStyle w:val="Odstavecseseznamem"/>
        <w:spacing w:after="0" w:line="240" w:lineRule="auto"/>
        <w:ind w:left="284"/>
        <w:jc w:val="both"/>
      </w:pPr>
    </w:p>
    <w:p w14:paraId="3B3006C8" w14:textId="77777777" w:rsidR="00732042" w:rsidRPr="00264A49" w:rsidRDefault="00732042"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Dopravce zabezpečí dispečerské řízení provozu (min. po dobu provozu Spojů) se spojením na všechny řidiče nasazené v provozu při plnění této Smlouvy, které musí umožňovat: </w:t>
      </w:r>
    </w:p>
    <w:p w14:paraId="3C80F1CF" w14:textId="7F44FCE3" w:rsidR="00732042" w:rsidRPr="00264A49" w:rsidRDefault="00732042"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operativní nahrazování Základních vozidel vozidly zálohovými, </w:t>
      </w:r>
    </w:p>
    <w:p w14:paraId="39C97328" w14:textId="5536BFCC" w:rsidR="00732042" w:rsidRPr="00264A49" w:rsidRDefault="00732042"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řešení mimořádných událostí a situací v dopravě, </w:t>
      </w:r>
    </w:p>
    <w:p w14:paraId="0053A106" w14:textId="42701413" w:rsidR="00732042" w:rsidRPr="00264A49" w:rsidRDefault="00732042"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řešení neshodných stavů reálného provozu s Jízdními řády, </w:t>
      </w:r>
    </w:p>
    <w:p w14:paraId="23550E57" w14:textId="32AD0A58" w:rsidR="00732042" w:rsidRPr="00264A49" w:rsidRDefault="00732042"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kontrolu a operativní řízení pomocí pojízdného dispečera</w:t>
      </w:r>
      <w:r w:rsidR="006F66C2">
        <w:rPr>
          <w:rFonts w:ascii="Calibri" w:hAnsi="Calibri" w:cs="Calibri"/>
          <w:sz w:val="24"/>
          <w:szCs w:val="24"/>
        </w:rPr>
        <w:t>,</w:t>
      </w:r>
    </w:p>
    <w:p w14:paraId="1113EB10" w14:textId="3BA68B37" w:rsidR="00732042" w:rsidRPr="00264A49" w:rsidRDefault="00732042" w:rsidP="00264A49">
      <w:pPr>
        <w:pStyle w:val="Odstavecseseznamem"/>
        <w:numPr>
          <w:ilvl w:val="0"/>
          <w:numId w:val="31"/>
        </w:numPr>
        <w:spacing w:after="0" w:line="240" w:lineRule="auto"/>
        <w:jc w:val="both"/>
        <w:rPr>
          <w:rFonts w:ascii="Calibri" w:hAnsi="Calibri" w:cs="Calibri"/>
          <w:sz w:val="24"/>
          <w:szCs w:val="24"/>
        </w:rPr>
      </w:pPr>
      <w:r w:rsidRPr="00264A49">
        <w:rPr>
          <w:rFonts w:ascii="Calibri" w:hAnsi="Calibri" w:cs="Calibri"/>
          <w:sz w:val="24"/>
          <w:szCs w:val="24"/>
        </w:rPr>
        <w:t xml:space="preserve">informovat Centrální dispečink IDS JK o provozních mimořádnostech (zpoždění, nehoda, informace o náhradní přepravě atp.) </w:t>
      </w:r>
      <w:r w:rsidR="006F66C2">
        <w:rPr>
          <w:rFonts w:ascii="Calibri" w:hAnsi="Calibri" w:cs="Calibri"/>
          <w:sz w:val="24"/>
          <w:szCs w:val="24"/>
        </w:rPr>
        <w:t>–</w:t>
      </w:r>
      <w:r w:rsidRPr="00264A49">
        <w:rPr>
          <w:rFonts w:ascii="Calibri" w:hAnsi="Calibri" w:cs="Calibri"/>
          <w:sz w:val="24"/>
          <w:szCs w:val="24"/>
        </w:rPr>
        <w:t xml:space="preserve"> aktivně</w:t>
      </w:r>
      <w:r w:rsidR="006F66C2">
        <w:rPr>
          <w:rFonts w:ascii="Calibri" w:hAnsi="Calibri" w:cs="Calibri"/>
          <w:sz w:val="24"/>
          <w:szCs w:val="24"/>
        </w:rPr>
        <w:t>.</w:t>
      </w:r>
      <w:r w:rsidRPr="00264A49">
        <w:rPr>
          <w:rFonts w:ascii="Calibri" w:hAnsi="Calibri" w:cs="Calibri"/>
          <w:sz w:val="24"/>
          <w:szCs w:val="24"/>
        </w:rPr>
        <w:t xml:space="preserve"> </w:t>
      </w:r>
    </w:p>
    <w:p w14:paraId="5625BCF9" w14:textId="434D2AB8" w:rsidR="003F24F6" w:rsidRPr="00264A49" w:rsidRDefault="006D5C24" w:rsidP="001E1E93">
      <w:pPr>
        <w:pStyle w:val="Odstavecseseznamem"/>
        <w:numPr>
          <w:ilvl w:val="0"/>
          <w:numId w:val="29"/>
        </w:numPr>
        <w:spacing w:after="0" w:line="240" w:lineRule="auto"/>
        <w:ind w:left="284" w:hanging="284"/>
        <w:jc w:val="both"/>
        <w:rPr>
          <w:rFonts w:ascii="Calibri" w:hAnsi="Calibri" w:cs="Calibri"/>
          <w:sz w:val="24"/>
          <w:szCs w:val="24"/>
        </w:rPr>
      </w:pPr>
      <w:r w:rsidRPr="001E1E93">
        <w:rPr>
          <w:b/>
          <w:bCs/>
        </w:rPr>
        <w:t>Označníky</w:t>
      </w:r>
    </w:p>
    <w:p w14:paraId="1203AF14" w14:textId="77777777" w:rsidR="006F66C2" w:rsidRDefault="006F66C2" w:rsidP="00264A49">
      <w:pPr>
        <w:spacing w:after="0" w:line="240" w:lineRule="auto"/>
        <w:jc w:val="both"/>
        <w:rPr>
          <w:rFonts w:ascii="Calibri" w:hAnsi="Calibri" w:cs="Calibri"/>
          <w:sz w:val="24"/>
          <w:szCs w:val="24"/>
        </w:rPr>
      </w:pPr>
    </w:p>
    <w:p w14:paraId="71B5E42B" w14:textId="7F3792B2" w:rsidR="003F24F6" w:rsidRPr="00264A49" w:rsidRDefault="003F24F6" w:rsidP="00264A49">
      <w:pPr>
        <w:spacing w:after="0" w:line="240" w:lineRule="auto"/>
        <w:jc w:val="both"/>
        <w:rPr>
          <w:rFonts w:ascii="Calibri" w:hAnsi="Calibri" w:cs="Calibri"/>
          <w:sz w:val="24"/>
          <w:szCs w:val="24"/>
        </w:rPr>
      </w:pPr>
      <w:r w:rsidRPr="00264A49">
        <w:rPr>
          <w:rFonts w:ascii="Calibri" w:hAnsi="Calibri" w:cs="Calibri"/>
          <w:sz w:val="24"/>
          <w:szCs w:val="24"/>
        </w:rPr>
        <w:t xml:space="preserve">Označník na Zastávce MHD v sobě spojuje dvě funkce. Slouží jako regulérní dopravní značka (zastávka č. IJ 4c dle vyhlášky č.294/2015 Sb.) a zároveň jako informační nosič, na kterém jsou umístěny Jízdní řády. Označníky osadí Objednatel a vlastní zastávkové Jízdní řády, mapky, název Zastávky a číslo Linky bude umísťovat Dopravce. Označníky – plochy pro výlep Jízdních řádů – budou spravovány Dopravcem. </w:t>
      </w:r>
    </w:p>
    <w:p w14:paraId="48646A89" w14:textId="77777777" w:rsidR="00732042" w:rsidRPr="00264A49" w:rsidRDefault="00732042" w:rsidP="00264A49">
      <w:pPr>
        <w:spacing w:after="0" w:line="240" w:lineRule="auto"/>
        <w:jc w:val="both"/>
        <w:rPr>
          <w:rFonts w:ascii="Calibri" w:hAnsi="Calibri" w:cs="Calibri"/>
          <w:sz w:val="24"/>
          <w:szCs w:val="24"/>
        </w:rPr>
      </w:pPr>
    </w:p>
    <w:p w14:paraId="69FF290C" w14:textId="77777777" w:rsidR="003F24F6" w:rsidRPr="006F66C2" w:rsidRDefault="003F24F6" w:rsidP="006F66C2">
      <w:pPr>
        <w:pStyle w:val="Odstavecseseznamem"/>
        <w:numPr>
          <w:ilvl w:val="0"/>
          <w:numId w:val="32"/>
        </w:numPr>
        <w:spacing w:after="0" w:line="240" w:lineRule="auto"/>
        <w:ind w:left="426" w:hanging="426"/>
        <w:jc w:val="both"/>
        <w:rPr>
          <w:b/>
          <w:bCs/>
        </w:rPr>
      </w:pPr>
      <w:r w:rsidRPr="006F66C2">
        <w:rPr>
          <w:b/>
          <w:bCs/>
        </w:rPr>
        <w:t xml:space="preserve">DALŠÍ POVINNOSTI DOPRAVCE </w:t>
      </w:r>
    </w:p>
    <w:p w14:paraId="7CD6B30F" w14:textId="77777777" w:rsidR="003F24F6" w:rsidRPr="006F66C2" w:rsidRDefault="003F24F6" w:rsidP="00264A49">
      <w:pPr>
        <w:spacing w:after="0" w:line="240" w:lineRule="auto"/>
        <w:rPr>
          <w:rFonts w:ascii="Calibri" w:hAnsi="Calibri" w:cs="Calibri"/>
          <w:b/>
          <w:bCs/>
          <w:sz w:val="24"/>
          <w:szCs w:val="24"/>
        </w:rPr>
      </w:pPr>
    </w:p>
    <w:p w14:paraId="53A03066" w14:textId="2F4AC453" w:rsidR="003F24F6" w:rsidRPr="00264A49" w:rsidRDefault="003F24F6" w:rsidP="006F66C2">
      <w:pPr>
        <w:spacing w:after="0" w:line="240" w:lineRule="auto"/>
        <w:jc w:val="both"/>
        <w:rPr>
          <w:rFonts w:ascii="Calibri" w:hAnsi="Calibri" w:cs="Calibri"/>
          <w:sz w:val="24"/>
          <w:szCs w:val="24"/>
        </w:rPr>
      </w:pPr>
      <w:r w:rsidRPr="00264A49">
        <w:rPr>
          <w:rFonts w:ascii="Calibri" w:hAnsi="Calibri" w:cs="Calibri"/>
          <w:b/>
          <w:bCs/>
          <w:sz w:val="24"/>
          <w:szCs w:val="24"/>
        </w:rPr>
        <w:t>Dopravce bude uznávat Tarif MHD Český Krumlov</w:t>
      </w:r>
      <w:r w:rsidRPr="00264A49">
        <w:rPr>
          <w:rFonts w:ascii="Calibri" w:hAnsi="Calibri" w:cs="Calibri"/>
          <w:sz w:val="24"/>
          <w:szCs w:val="24"/>
        </w:rPr>
        <w:t xml:space="preserve">a platný ceník jízdného. </w:t>
      </w:r>
    </w:p>
    <w:p w14:paraId="436D8CE6" w14:textId="77777777" w:rsidR="003F24F6" w:rsidRPr="00264A49" w:rsidRDefault="003F24F6" w:rsidP="006F66C2">
      <w:pPr>
        <w:spacing w:after="0" w:line="240" w:lineRule="auto"/>
        <w:jc w:val="both"/>
        <w:rPr>
          <w:rFonts w:ascii="Calibri" w:hAnsi="Calibri" w:cs="Calibri"/>
          <w:sz w:val="24"/>
          <w:szCs w:val="24"/>
        </w:rPr>
      </w:pPr>
      <w:r w:rsidRPr="00264A49">
        <w:rPr>
          <w:rFonts w:ascii="Calibri" w:hAnsi="Calibri" w:cs="Calibri"/>
          <w:sz w:val="24"/>
          <w:szCs w:val="24"/>
        </w:rPr>
        <w:t>Dopravce bude realizovat přepravu cestujících na základě stanoveného ceníku jízdného a platných tarifů stanovených Objednatelem</w:t>
      </w:r>
      <w:r w:rsidRPr="00264A49">
        <w:rPr>
          <w:rFonts w:ascii="Calibri" w:hAnsi="Calibri" w:cs="Calibri"/>
          <w:b/>
          <w:bCs/>
          <w:sz w:val="24"/>
          <w:szCs w:val="24"/>
        </w:rPr>
        <w:t xml:space="preserve">. </w:t>
      </w:r>
      <w:r w:rsidRPr="00264A49">
        <w:rPr>
          <w:rFonts w:ascii="Calibri" w:hAnsi="Calibri" w:cs="Calibri"/>
          <w:sz w:val="24"/>
          <w:szCs w:val="24"/>
        </w:rPr>
        <w:t xml:space="preserve">V případě přistoupení k IDS JK pak i tarif IDS JK. </w:t>
      </w:r>
    </w:p>
    <w:p w14:paraId="31CAE26C" w14:textId="77777777" w:rsidR="006F66C2" w:rsidRDefault="006F66C2" w:rsidP="006F66C2">
      <w:pPr>
        <w:spacing w:after="0" w:line="240" w:lineRule="auto"/>
        <w:jc w:val="both"/>
        <w:rPr>
          <w:rFonts w:ascii="Calibri" w:hAnsi="Calibri" w:cs="Calibri"/>
          <w:b/>
          <w:bCs/>
          <w:sz w:val="24"/>
          <w:szCs w:val="24"/>
        </w:rPr>
      </w:pPr>
    </w:p>
    <w:p w14:paraId="5CC33735" w14:textId="326041D9" w:rsidR="003F24F6" w:rsidRPr="00264A49" w:rsidRDefault="003F24F6" w:rsidP="006F66C2">
      <w:pPr>
        <w:spacing w:after="0" w:line="240" w:lineRule="auto"/>
        <w:jc w:val="both"/>
        <w:rPr>
          <w:rFonts w:ascii="Calibri" w:hAnsi="Calibri" w:cs="Calibri"/>
          <w:sz w:val="24"/>
          <w:szCs w:val="24"/>
        </w:rPr>
      </w:pPr>
      <w:r w:rsidRPr="00264A49">
        <w:rPr>
          <w:rFonts w:ascii="Calibri" w:hAnsi="Calibri" w:cs="Calibri"/>
          <w:b/>
          <w:bCs/>
          <w:sz w:val="24"/>
          <w:szCs w:val="24"/>
        </w:rPr>
        <w:t xml:space="preserve">Zabezpečení prodeje a distribuce papírových Jízdních dokladů </w:t>
      </w:r>
    </w:p>
    <w:p w14:paraId="2E93E1D6" w14:textId="32EE7B7E" w:rsidR="003F24F6" w:rsidRPr="00264A49" w:rsidRDefault="003F24F6" w:rsidP="006F66C2">
      <w:pPr>
        <w:spacing w:after="0" w:line="240" w:lineRule="auto"/>
        <w:jc w:val="both"/>
        <w:rPr>
          <w:rFonts w:ascii="Calibri" w:hAnsi="Calibri" w:cs="Calibri"/>
          <w:sz w:val="24"/>
          <w:szCs w:val="24"/>
        </w:rPr>
      </w:pPr>
      <w:r w:rsidRPr="00264A49">
        <w:rPr>
          <w:rFonts w:ascii="Calibri" w:hAnsi="Calibri" w:cs="Calibri"/>
          <w:sz w:val="24"/>
          <w:szCs w:val="24"/>
        </w:rPr>
        <w:t>Dopravce zabezpečí prodej papírových Jízdních dokladů ve Vozidle. Jízdní doklad vydaný v papírové podobě musí obsahovat bezpečnostní prvky, zejména u jízdních časových dokladů. Za základní prvek ochrany se považuje bezpečnostní prvek vtělený do teplocitního papíru77771</w:t>
      </w:r>
      <w:r w:rsidR="006F66C2">
        <w:rPr>
          <w:rFonts w:ascii="Calibri" w:hAnsi="Calibri" w:cs="Calibri"/>
          <w:sz w:val="24"/>
          <w:szCs w:val="24"/>
        </w:rPr>
        <w:t>.</w:t>
      </w:r>
    </w:p>
    <w:sectPr w:rsidR="003F24F6" w:rsidRPr="00264A49">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6ED6D" w14:textId="77777777" w:rsidR="00CA7958" w:rsidRDefault="00CA7958" w:rsidP="003F24F6">
      <w:pPr>
        <w:spacing w:after="0" w:line="240" w:lineRule="auto"/>
      </w:pPr>
      <w:r>
        <w:separator/>
      </w:r>
    </w:p>
  </w:endnote>
  <w:endnote w:type="continuationSeparator" w:id="0">
    <w:p w14:paraId="78248016" w14:textId="77777777" w:rsidR="00CA7958" w:rsidRDefault="00CA7958" w:rsidP="003F2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0"/>
        <w:szCs w:val="20"/>
      </w:rPr>
      <w:id w:val="2110699286"/>
      <w:docPartObj>
        <w:docPartGallery w:val="Page Numbers (Bottom of Page)"/>
        <w:docPartUnique/>
      </w:docPartObj>
    </w:sdtPr>
    <w:sdtContent>
      <w:sdt>
        <w:sdtPr>
          <w:rPr>
            <w:rFonts w:ascii="Calibri" w:hAnsi="Calibri" w:cs="Calibri"/>
            <w:sz w:val="20"/>
            <w:szCs w:val="20"/>
          </w:rPr>
          <w:id w:val="1728636285"/>
          <w:docPartObj>
            <w:docPartGallery w:val="Page Numbers (Top of Page)"/>
            <w:docPartUnique/>
          </w:docPartObj>
        </w:sdtPr>
        <w:sdtContent>
          <w:p w14:paraId="55ABB2FE" w14:textId="45870D01" w:rsidR="00705B13" w:rsidRPr="00705B13" w:rsidRDefault="00705B13">
            <w:pPr>
              <w:pStyle w:val="Zpat"/>
              <w:jc w:val="center"/>
              <w:rPr>
                <w:rFonts w:ascii="Calibri" w:hAnsi="Calibri" w:cs="Calibri"/>
                <w:sz w:val="20"/>
                <w:szCs w:val="20"/>
              </w:rPr>
            </w:pPr>
            <w:r w:rsidRPr="00705B13">
              <w:rPr>
                <w:rFonts w:ascii="Calibri" w:hAnsi="Calibri" w:cs="Calibri"/>
                <w:sz w:val="20"/>
                <w:szCs w:val="20"/>
              </w:rPr>
              <w:t xml:space="preserve">Stránka </w:t>
            </w:r>
            <w:r w:rsidRPr="00705B13">
              <w:rPr>
                <w:rFonts w:ascii="Calibri" w:hAnsi="Calibri" w:cs="Calibri"/>
                <w:b/>
                <w:bCs/>
                <w:sz w:val="20"/>
                <w:szCs w:val="20"/>
              </w:rPr>
              <w:fldChar w:fldCharType="begin"/>
            </w:r>
            <w:r w:rsidRPr="00705B13">
              <w:rPr>
                <w:rFonts w:ascii="Calibri" w:hAnsi="Calibri" w:cs="Calibri"/>
                <w:b/>
                <w:bCs/>
                <w:sz w:val="20"/>
                <w:szCs w:val="20"/>
              </w:rPr>
              <w:instrText>PAGE</w:instrText>
            </w:r>
            <w:r w:rsidRPr="00705B13">
              <w:rPr>
                <w:rFonts w:ascii="Calibri" w:hAnsi="Calibri" w:cs="Calibri"/>
                <w:b/>
                <w:bCs/>
                <w:sz w:val="20"/>
                <w:szCs w:val="20"/>
              </w:rPr>
              <w:fldChar w:fldCharType="separate"/>
            </w:r>
            <w:r w:rsidRPr="00705B13">
              <w:rPr>
                <w:rFonts w:ascii="Calibri" w:hAnsi="Calibri" w:cs="Calibri"/>
                <w:b/>
                <w:bCs/>
                <w:sz w:val="20"/>
                <w:szCs w:val="20"/>
              </w:rPr>
              <w:t>2</w:t>
            </w:r>
            <w:r w:rsidRPr="00705B13">
              <w:rPr>
                <w:rFonts w:ascii="Calibri" w:hAnsi="Calibri" w:cs="Calibri"/>
                <w:b/>
                <w:bCs/>
                <w:sz w:val="20"/>
                <w:szCs w:val="20"/>
              </w:rPr>
              <w:fldChar w:fldCharType="end"/>
            </w:r>
            <w:r w:rsidRPr="00705B13">
              <w:rPr>
                <w:rFonts w:ascii="Calibri" w:hAnsi="Calibri" w:cs="Calibri"/>
                <w:sz w:val="20"/>
                <w:szCs w:val="20"/>
              </w:rPr>
              <w:t xml:space="preserve"> z </w:t>
            </w:r>
            <w:r w:rsidRPr="00705B13">
              <w:rPr>
                <w:rFonts w:ascii="Calibri" w:hAnsi="Calibri" w:cs="Calibri"/>
                <w:b/>
                <w:bCs/>
                <w:sz w:val="20"/>
                <w:szCs w:val="20"/>
              </w:rPr>
              <w:fldChar w:fldCharType="begin"/>
            </w:r>
            <w:r w:rsidRPr="00705B13">
              <w:rPr>
                <w:rFonts w:ascii="Calibri" w:hAnsi="Calibri" w:cs="Calibri"/>
                <w:b/>
                <w:bCs/>
                <w:sz w:val="20"/>
                <w:szCs w:val="20"/>
              </w:rPr>
              <w:instrText>NUMPAGES</w:instrText>
            </w:r>
            <w:r w:rsidRPr="00705B13">
              <w:rPr>
                <w:rFonts w:ascii="Calibri" w:hAnsi="Calibri" w:cs="Calibri"/>
                <w:b/>
                <w:bCs/>
                <w:sz w:val="20"/>
                <w:szCs w:val="20"/>
              </w:rPr>
              <w:fldChar w:fldCharType="separate"/>
            </w:r>
            <w:r w:rsidRPr="00705B13">
              <w:rPr>
                <w:rFonts w:ascii="Calibri" w:hAnsi="Calibri" w:cs="Calibri"/>
                <w:b/>
                <w:bCs/>
                <w:sz w:val="20"/>
                <w:szCs w:val="20"/>
              </w:rPr>
              <w:t>2</w:t>
            </w:r>
            <w:r w:rsidRPr="00705B13">
              <w:rPr>
                <w:rFonts w:ascii="Calibri" w:hAnsi="Calibri" w:cs="Calibri"/>
                <w:b/>
                <w:bCs/>
                <w:sz w:val="20"/>
                <w:szCs w:val="20"/>
              </w:rPr>
              <w:fldChar w:fldCharType="end"/>
            </w:r>
          </w:p>
        </w:sdtContent>
      </w:sdt>
    </w:sdtContent>
  </w:sdt>
  <w:p w14:paraId="69933B38" w14:textId="77777777" w:rsidR="00705B13" w:rsidRDefault="00705B1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13506" w14:textId="77777777" w:rsidR="00CA7958" w:rsidRDefault="00CA7958" w:rsidP="003F24F6">
      <w:pPr>
        <w:spacing w:after="0" w:line="240" w:lineRule="auto"/>
      </w:pPr>
      <w:r>
        <w:separator/>
      </w:r>
    </w:p>
  </w:footnote>
  <w:footnote w:type="continuationSeparator" w:id="0">
    <w:p w14:paraId="3887B4A0" w14:textId="77777777" w:rsidR="00CA7958" w:rsidRDefault="00CA7958" w:rsidP="003F24F6">
      <w:pPr>
        <w:spacing w:after="0" w:line="240" w:lineRule="auto"/>
      </w:pPr>
      <w:r>
        <w:continuationSeparator/>
      </w:r>
    </w:p>
  </w:footnote>
  <w:footnote w:id="1">
    <w:p w14:paraId="67A66807" w14:textId="37C8EA49" w:rsidR="003F24F6" w:rsidRPr="00632ABA" w:rsidRDefault="003F24F6" w:rsidP="00632ABA">
      <w:pPr>
        <w:spacing w:after="0"/>
        <w:rPr>
          <w:rFonts w:ascii="Calibri" w:hAnsi="Calibri" w:cs="Calibri"/>
          <w:sz w:val="16"/>
          <w:szCs w:val="16"/>
        </w:rPr>
      </w:pPr>
      <w:r w:rsidRPr="00632ABA">
        <w:rPr>
          <w:rStyle w:val="Znakapoznpodarou"/>
          <w:rFonts w:ascii="Calibri" w:hAnsi="Calibri" w:cs="Calibri"/>
          <w:sz w:val="16"/>
          <w:szCs w:val="16"/>
        </w:rPr>
        <w:footnoteRef/>
      </w:r>
      <w:r w:rsidRPr="00632ABA">
        <w:rPr>
          <w:rFonts w:ascii="Calibri" w:hAnsi="Calibri" w:cs="Calibri"/>
          <w:sz w:val="16"/>
          <w:szCs w:val="16"/>
        </w:rPr>
        <w:t xml:space="preserve"> </w:t>
      </w:r>
      <w:r w:rsidRPr="003F24F6">
        <w:rPr>
          <w:rFonts w:ascii="Calibri" w:hAnsi="Calibri" w:cs="Calibri"/>
          <w:sz w:val="16"/>
          <w:szCs w:val="16"/>
        </w:rPr>
        <w:t>1 Autobusy a autokary Směrnice 2001/85/ES Vozidla kategorií M 2 a M 3 Nařízení (ES) č. 661/2009 Předpis EHK OSN č. 107 a „Předpis Evropské hospodářské komise Organizace spojených národů (EHK/OSN) č. 1072</w:t>
      </w:r>
    </w:p>
  </w:footnote>
  <w:footnote w:id="2">
    <w:p w14:paraId="6135FB5A" w14:textId="7EC82C3F" w:rsidR="00632ABA" w:rsidRDefault="00632ABA" w:rsidP="00632ABA">
      <w:pPr>
        <w:pStyle w:val="Textpoznpodarou"/>
      </w:pPr>
      <w:r w:rsidRPr="00632ABA">
        <w:rPr>
          <w:rStyle w:val="Znakapoznpodarou"/>
          <w:rFonts w:ascii="Calibri" w:hAnsi="Calibri" w:cs="Calibri"/>
          <w:sz w:val="16"/>
          <w:szCs w:val="16"/>
        </w:rPr>
        <w:footnoteRef/>
      </w:r>
      <w:r w:rsidRPr="00632ABA">
        <w:rPr>
          <w:rFonts w:ascii="Calibri" w:hAnsi="Calibri" w:cs="Calibri"/>
          <w:sz w:val="16"/>
          <w:szCs w:val="16"/>
        </w:rPr>
        <w:t xml:space="preserve"> </w:t>
      </w:r>
      <w:r w:rsidRPr="003F24F6">
        <w:rPr>
          <w:rFonts w:ascii="Calibri" w:hAnsi="Calibri" w:cs="Calibri"/>
          <w:sz w:val="16"/>
          <w:szCs w:val="16"/>
        </w:rPr>
        <w:t>2 Vozidla kategorií M 2 a M 3 Nařízení (ES) č. 661/2009 Předpis EHK OSN č. 107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A2FD23"/>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A923D1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BF4A74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D8CA65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B9FBBA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FB38F7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6C8CFE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9AC7CA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DF2E3C04"/>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6BA2C9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2A75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34EA06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A84FC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C3D778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E251620"/>
    <w:multiLevelType w:val="hybridMultilevel"/>
    <w:tmpl w:val="CC265F60"/>
    <w:lvl w:ilvl="0" w:tplc="85685164">
      <w:start w:val="1"/>
      <w:numFmt w:val="lowerLetter"/>
      <w:lvlText w:val="%1)"/>
      <w:lvlJc w:val="left"/>
      <w:pPr>
        <w:ind w:left="928"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2A4A7F"/>
    <w:multiLevelType w:val="hybridMultilevel"/>
    <w:tmpl w:val="C0528DF2"/>
    <w:lvl w:ilvl="0" w:tplc="BF2E023A">
      <w:start w:val="2"/>
      <w:numFmt w:val="bullet"/>
      <w:lvlText w:val="-"/>
      <w:lvlJc w:val="left"/>
      <w:pPr>
        <w:ind w:left="1080" w:hanging="360"/>
      </w:pPr>
      <w:rPr>
        <w:rFonts w:ascii="Aptos" w:eastAsiaTheme="minorHAnsi" w:hAnsi="Aptos"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2BFD4473"/>
    <w:multiLevelType w:val="hybridMultilevel"/>
    <w:tmpl w:val="C32852E2"/>
    <w:lvl w:ilvl="0" w:tplc="0FEE7D22">
      <w:start w:val="1"/>
      <w:numFmt w:val="ordin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5C754D"/>
    <w:multiLevelType w:val="hybridMultilevel"/>
    <w:tmpl w:val="BEBE225A"/>
    <w:lvl w:ilvl="0" w:tplc="5F02350E">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35221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463B849"/>
    <w:multiLevelType w:val="hybridMultilevel"/>
    <w:tmpl w:val="D73CB3A8"/>
    <w:lvl w:ilvl="0" w:tplc="BAD61DD2">
      <w:start w:val="1"/>
      <w:numFmt w:val="lowerLetter"/>
      <w:lvlText w:val="%1)"/>
      <w:lvlJc w:val="left"/>
      <w:rPr>
        <w:rFonts w:asciiTheme="minorHAnsi" w:eastAsiaTheme="minorHAnsi" w:hAnsiTheme="minorHAnsi" w:cstheme="minorBid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B06099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3763E5"/>
    <w:multiLevelType w:val="hybridMultilevel"/>
    <w:tmpl w:val="4A0ADA34"/>
    <w:lvl w:ilvl="0" w:tplc="7730CD8A">
      <w:start w:val="1"/>
      <w:numFmt w:val="low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37C81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F0A21F1"/>
    <w:multiLevelType w:val="hybridMultilevel"/>
    <w:tmpl w:val="47F29698"/>
    <w:lvl w:ilvl="0" w:tplc="0226AABA">
      <w:start w:val="2"/>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7C2D2C"/>
    <w:multiLevelType w:val="hybridMultilevel"/>
    <w:tmpl w:val="619275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E5580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B0081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FB1802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60425DC"/>
    <w:multiLevelType w:val="hybridMultilevel"/>
    <w:tmpl w:val="67C0C226"/>
    <w:lvl w:ilvl="0" w:tplc="B046EFC0">
      <w:start w:val="1"/>
      <w:numFmt w:val="upperLetter"/>
      <w:lvlText w:val="%1."/>
      <w:lvlJc w:val="left"/>
      <w:pPr>
        <w:ind w:left="2204" w:hanging="360"/>
      </w:pPr>
      <w:rPr>
        <w:rFonts w:hint="default"/>
        <w:b/>
        <w:bCs/>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4A7B6E5"/>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6F44781"/>
    <w:multiLevelType w:val="hybridMultilevel"/>
    <w:tmpl w:val="7B862C3C"/>
    <w:lvl w:ilvl="0" w:tplc="61AA0FC0">
      <w:start w:val="20"/>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67724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D61463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92706199">
    <w:abstractNumId w:val="27"/>
  </w:num>
  <w:num w:numId="2" w16cid:durableId="1662931386">
    <w:abstractNumId w:val="12"/>
  </w:num>
  <w:num w:numId="3" w16cid:durableId="486366053">
    <w:abstractNumId w:val="0"/>
  </w:num>
  <w:num w:numId="4" w16cid:durableId="829904198">
    <w:abstractNumId w:val="2"/>
  </w:num>
  <w:num w:numId="5" w16cid:durableId="848563928">
    <w:abstractNumId w:val="4"/>
  </w:num>
  <w:num w:numId="6" w16cid:durableId="809515579">
    <w:abstractNumId w:val="1"/>
  </w:num>
  <w:num w:numId="7" w16cid:durableId="426923926">
    <w:abstractNumId w:val="11"/>
  </w:num>
  <w:num w:numId="8" w16cid:durableId="1446149782">
    <w:abstractNumId w:val="13"/>
  </w:num>
  <w:num w:numId="9" w16cid:durableId="1739012032">
    <w:abstractNumId w:val="32"/>
  </w:num>
  <w:num w:numId="10" w16cid:durableId="12848596">
    <w:abstractNumId w:val="9"/>
  </w:num>
  <w:num w:numId="11" w16cid:durableId="1516577366">
    <w:abstractNumId w:val="3"/>
  </w:num>
  <w:num w:numId="12" w16cid:durableId="1866478799">
    <w:abstractNumId w:val="6"/>
  </w:num>
  <w:num w:numId="13" w16cid:durableId="828055396">
    <w:abstractNumId w:val="7"/>
  </w:num>
  <w:num w:numId="14" w16cid:durableId="1923223587">
    <w:abstractNumId w:val="18"/>
  </w:num>
  <w:num w:numId="15" w16cid:durableId="1986078649">
    <w:abstractNumId w:val="19"/>
  </w:num>
  <w:num w:numId="16" w16cid:durableId="1621759754">
    <w:abstractNumId w:val="26"/>
  </w:num>
  <w:num w:numId="17" w16cid:durableId="67650727">
    <w:abstractNumId w:val="22"/>
  </w:num>
  <w:num w:numId="18" w16cid:durableId="2135318992">
    <w:abstractNumId w:val="8"/>
  </w:num>
  <w:num w:numId="19" w16cid:durableId="1150443515">
    <w:abstractNumId w:val="5"/>
  </w:num>
  <w:num w:numId="20" w16cid:durableId="1722316283">
    <w:abstractNumId w:val="29"/>
  </w:num>
  <w:num w:numId="21" w16cid:durableId="888347569">
    <w:abstractNumId w:val="10"/>
  </w:num>
  <w:num w:numId="22" w16cid:durableId="2037802712">
    <w:abstractNumId w:val="25"/>
  </w:num>
  <w:num w:numId="23" w16cid:durableId="1862014511">
    <w:abstractNumId w:val="30"/>
  </w:num>
  <w:num w:numId="24" w16cid:durableId="13383546">
    <w:abstractNumId w:val="21"/>
  </w:num>
  <w:num w:numId="25" w16cid:durableId="1211919239">
    <w:abstractNumId w:val="15"/>
  </w:num>
  <w:num w:numId="26" w16cid:durableId="2133788328">
    <w:abstractNumId w:val="23"/>
  </w:num>
  <w:num w:numId="27" w16cid:durableId="1089735964">
    <w:abstractNumId w:val="17"/>
  </w:num>
  <w:num w:numId="28" w16cid:durableId="2083674264">
    <w:abstractNumId w:val="31"/>
  </w:num>
  <w:num w:numId="29" w16cid:durableId="129329630">
    <w:abstractNumId w:val="14"/>
  </w:num>
  <w:num w:numId="30" w16cid:durableId="1200240618">
    <w:abstractNumId w:val="20"/>
  </w:num>
  <w:num w:numId="31" w16cid:durableId="334573135">
    <w:abstractNumId w:val="24"/>
  </w:num>
  <w:num w:numId="32" w16cid:durableId="758061315">
    <w:abstractNumId w:val="28"/>
  </w:num>
  <w:num w:numId="33" w16cid:durableId="2033725136">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ana Řehořková">
    <w15:presenceInfo w15:providerId="Windows Live" w15:userId="48bc17c524aa3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trackRevision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4F6"/>
    <w:rsid w:val="00021C8C"/>
    <w:rsid w:val="00037C69"/>
    <w:rsid w:val="000F1C9D"/>
    <w:rsid w:val="00123743"/>
    <w:rsid w:val="00131E72"/>
    <w:rsid w:val="001614AE"/>
    <w:rsid w:val="00171A05"/>
    <w:rsid w:val="001E1E93"/>
    <w:rsid w:val="001F22A0"/>
    <w:rsid w:val="00223A77"/>
    <w:rsid w:val="00264A49"/>
    <w:rsid w:val="002A3C79"/>
    <w:rsid w:val="003F1CD3"/>
    <w:rsid w:val="003F24F6"/>
    <w:rsid w:val="00425907"/>
    <w:rsid w:val="00433ABA"/>
    <w:rsid w:val="00477CFE"/>
    <w:rsid w:val="004C19E7"/>
    <w:rsid w:val="004C2854"/>
    <w:rsid w:val="00522F39"/>
    <w:rsid w:val="00551230"/>
    <w:rsid w:val="005D6B8F"/>
    <w:rsid w:val="00632ABA"/>
    <w:rsid w:val="006368F4"/>
    <w:rsid w:val="0064523B"/>
    <w:rsid w:val="006D5C24"/>
    <w:rsid w:val="006F66C2"/>
    <w:rsid w:val="00705B13"/>
    <w:rsid w:val="007218D4"/>
    <w:rsid w:val="0072690F"/>
    <w:rsid w:val="00732042"/>
    <w:rsid w:val="00740521"/>
    <w:rsid w:val="00741778"/>
    <w:rsid w:val="007453B1"/>
    <w:rsid w:val="00751D2C"/>
    <w:rsid w:val="007B6534"/>
    <w:rsid w:val="008871DC"/>
    <w:rsid w:val="008C4B7F"/>
    <w:rsid w:val="00940800"/>
    <w:rsid w:val="009F0B90"/>
    <w:rsid w:val="009F0D60"/>
    <w:rsid w:val="00B46C2A"/>
    <w:rsid w:val="00B55EE5"/>
    <w:rsid w:val="00BC4643"/>
    <w:rsid w:val="00C14EC4"/>
    <w:rsid w:val="00CA7958"/>
    <w:rsid w:val="00D05A63"/>
    <w:rsid w:val="00D97868"/>
    <w:rsid w:val="00E05EFC"/>
    <w:rsid w:val="00EB24A5"/>
    <w:rsid w:val="00F460B2"/>
    <w:rsid w:val="00F62D54"/>
    <w:rsid w:val="00F85220"/>
    <w:rsid w:val="00FA0BE9"/>
    <w:rsid w:val="00FC24FD"/>
    <w:rsid w:val="00FC4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A4DCB"/>
  <w15:chartTrackingRefBased/>
  <w15:docId w15:val="{21BB2477-1448-434C-8336-D1FD118EB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F24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3F24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3F24F6"/>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3F24F6"/>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3F24F6"/>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3F24F6"/>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3F24F6"/>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3F24F6"/>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3F24F6"/>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F24F6"/>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3F24F6"/>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3F24F6"/>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3F24F6"/>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3F24F6"/>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3F24F6"/>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3F24F6"/>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3F24F6"/>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3F24F6"/>
    <w:rPr>
      <w:rFonts w:eastAsiaTheme="majorEastAsia" w:cstheme="majorBidi"/>
      <w:color w:val="272727" w:themeColor="text1" w:themeTint="D8"/>
    </w:rPr>
  </w:style>
  <w:style w:type="paragraph" w:styleId="Nzev">
    <w:name w:val="Title"/>
    <w:basedOn w:val="Normln"/>
    <w:next w:val="Normln"/>
    <w:link w:val="NzevChar"/>
    <w:uiPriority w:val="10"/>
    <w:qFormat/>
    <w:rsid w:val="003F24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F24F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3F24F6"/>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3F24F6"/>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3F24F6"/>
    <w:pPr>
      <w:spacing w:before="160"/>
      <w:jc w:val="center"/>
    </w:pPr>
    <w:rPr>
      <w:i/>
      <w:iCs/>
      <w:color w:val="404040" w:themeColor="text1" w:themeTint="BF"/>
    </w:rPr>
  </w:style>
  <w:style w:type="character" w:customStyle="1" w:styleId="CittChar">
    <w:name w:val="Citát Char"/>
    <w:basedOn w:val="Standardnpsmoodstavce"/>
    <w:link w:val="Citt"/>
    <w:uiPriority w:val="29"/>
    <w:rsid w:val="003F24F6"/>
    <w:rPr>
      <w:i/>
      <w:iCs/>
      <w:color w:val="404040" w:themeColor="text1" w:themeTint="BF"/>
    </w:rPr>
  </w:style>
  <w:style w:type="paragraph" w:styleId="Odstavecseseznamem">
    <w:name w:val="List Paragraph"/>
    <w:basedOn w:val="Normln"/>
    <w:uiPriority w:val="34"/>
    <w:qFormat/>
    <w:rsid w:val="003F24F6"/>
    <w:pPr>
      <w:ind w:left="720"/>
      <w:contextualSpacing/>
    </w:pPr>
  </w:style>
  <w:style w:type="character" w:styleId="Zdraznnintenzivn">
    <w:name w:val="Intense Emphasis"/>
    <w:basedOn w:val="Standardnpsmoodstavce"/>
    <w:uiPriority w:val="21"/>
    <w:qFormat/>
    <w:rsid w:val="003F24F6"/>
    <w:rPr>
      <w:i/>
      <w:iCs/>
      <w:color w:val="0F4761" w:themeColor="accent1" w:themeShade="BF"/>
    </w:rPr>
  </w:style>
  <w:style w:type="paragraph" w:styleId="Vrazncitt">
    <w:name w:val="Intense Quote"/>
    <w:basedOn w:val="Normln"/>
    <w:next w:val="Normln"/>
    <w:link w:val="VrazncittChar"/>
    <w:uiPriority w:val="30"/>
    <w:qFormat/>
    <w:rsid w:val="003F24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3F24F6"/>
    <w:rPr>
      <w:i/>
      <w:iCs/>
      <w:color w:val="0F4761" w:themeColor="accent1" w:themeShade="BF"/>
    </w:rPr>
  </w:style>
  <w:style w:type="character" w:styleId="Odkazintenzivn">
    <w:name w:val="Intense Reference"/>
    <w:basedOn w:val="Standardnpsmoodstavce"/>
    <w:uiPriority w:val="32"/>
    <w:qFormat/>
    <w:rsid w:val="003F24F6"/>
    <w:rPr>
      <w:b/>
      <w:bCs/>
      <w:smallCaps/>
      <w:color w:val="0F4761" w:themeColor="accent1" w:themeShade="BF"/>
      <w:spacing w:val="5"/>
    </w:rPr>
  </w:style>
  <w:style w:type="paragraph" w:styleId="Textpoznpodarou">
    <w:name w:val="footnote text"/>
    <w:basedOn w:val="Normln"/>
    <w:link w:val="TextpoznpodarouChar"/>
    <w:uiPriority w:val="99"/>
    <w:semiHidden/>
    <w:unhideWhenUsed/>
    <w:rsid w:val="003F24F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F24F6"/>
    <w:rPr>
      <w:sz w:val="20"/>
      <w:szCs w:val="20"/>
    </w:rPr>
  </w:style>
  <w:style w:type="character" w:styleId="Znakapoznpodarou">
    <w:name w:val="footnote reference"/>
    <w:basedOn w:val="Standardnpsmoodstavce"/>
    <w:uiPriority w:val="99"/>
    <w:semiHidden/>
    <w:unhideWhenUsed/>
    <w:rsid w:val="003F24F6"/>
    <w:rPr>
      <w:vertAlign w:val="superscript"/>
    </w:rPr>
  </w:style>
  <w:style w:type="table" w:styleId="Mkatabulky">
    <w:name w:val="Table Grid"/>
    <w:basedOn w:val="Normlntabulka"/>
    <w:uiPriority w:val="39"/>
    <w:rsid w:val="004C28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C2854"/>
    <w:pPr>
      <w:autoSpaceDE w:val="0"/>
      <w:autoSpaceDN w:val="0"/>
      <w:adjustRightInd w:val="0"/>
      <w:spacing w:after="0" w:line="240" w:lineRule="auto"/>
    </w:pPr>
    <w:rPr>
      <w:rFonts w:ascii="Calibri" w:hAnsi="Calibri" w:cs="Calibri"/>
      <w:color w:val="000000"/>
      <w:kern w:val="0"/>
      <w:sz w:val="24"/>
      <w:szCs w:val="24"/>
    </w:rPr>
  </w:style>
  <w:style w:type="paragraph" w:styleId="Zhlav">
    <w:name w:val="header"/>
    <w:basedOn w:val="Normln"/>
    <w:link w:val="ZhlavChar"/>
    <w:uiPriority w:val="99"/>
    <w:unhideWhenUsed/>
    <w:rsid w:val="00705B1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05B13"/>
  </w:style>
  <w:style w:type="paragraph" w:styleId="Zpat">
    <w:name w:val="footer"/>
    <w:basedOn w:val="Normln"/>
    <w:link w:val="ZpatChar"/>
    <w:uiPriority w:val="99"/>
    <w:unhideWhenUsed/>
    <w:rsid w:val="00705B13"/>
    <w:pPr>
      <w:tabs>
        <w:tab w:val="center" w:pos="4536"/>
        <w:tab w:val="right" w:pos="9072"/>
      </w:tabs>
      <w:spacing w:after="0" w:line="240" w:lineRule="auto"/>
    </w:pPr>
  </w:style>
  <w:style w:type="character" w:customStyle="1" w:styleId="ZpatChar">
    <w:name w:val="Zápatí Char"/>
    <w:basedOn w:val="Standardnpsmoodstavce"/>
    <w:link w:val="Zpat"/>
    <w:uiPriority w:val="99"/>
    <w:rsid w:val="00705B13"/>
  </w:style>
  <w:style w:type="paragraph" w:styleId="Revize">
    <w:name w:val="Revision"/>
    <w:hidden/>
    <w:uiPriority w:val="99"/>
    <w:semiHidden/>
    <w:rsid w:val="00BC46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958437">
      <w:bodyDiv w:val="1"/>
      <w:marLeft w:val="0"/>
      <w:marRight w:val="0"/>
      <w:marTop w:val="0"/>
      <w:marBottom w:val="0"/>
      <w:divBdr>
        <w:top w:val="none" w:sz="0" w:space="0" w:color="auto"/>
        <w:left w:val="none" w:sz="0" w:space="0" w:color="auto"/>
        <w:bottom w:val="none" w:sz="0" w:space="0" w:color="auto"/>
        <w:right w:val="none" w:sz="0" w:space="0" w:color="auto"/>
      </w:divBdr>
    </w:div>
    <w:div w:id="604726241">
      <w:bodyDiv w:val="1"/>
      <w:marLeft w:val="0"/>
      <w:marRight w:val="0"/>
      <w:marTop w:val="0"/>
      <w:marBottom w:val="0"/>
      <w:divBdr>
        <w:top w:val="none" w:sz="0" w:space="0" w:color="auto"/>
        <w:left w:val="none" w:sz="0" w:space="0" w:color="auto"/>
        <w:bottom w:val="none" w:sz="0" w:space="0" w:color="auto"/>
        <w:right w:val="none" w:sz="0" w:space="0" w:color="auto"/>
      </w:divBdr>
    </w:div>
    <w:div w:id="607126418">
      <w:bodyDiv w:val="1"/>
      <w:marLeft w:val="0"/>
      <w:marRight w:val="0"/>
      <w:marTop w:val="0"/>
      <w:marBottom w:val="0"/>
      <w:divBdr>
        <w:top w:val="none" w:sz="0" w:space="0" w:color="auto"/>
        <w:left w:val="none" w:sz="0" w:space="0" w:color="auto"/>
        <w:bottom w:val="none" w:sz="0" w:space="0" w:color="auto"/>
        <w:right w:val="none" w:sz="0" w:space="0" w:color="auto"/>
      </w:divBdr>
    </w:div>
    <w:div w:id="608583982">
      <w:bodyDiv w:val="1"/>
      <w:marLeft w:val="0"/>
      <w:marRight w:val="0"/>
      <w:marTop w:val="0"/>
      <w:marBottom w:val="0"/>
      <w:divBdr>
        <w:top w:val="none" w:sz="0" w:space="0" w:color="auto"/>
        <w:left w:val="none" w:sz="0" w:space="0" w:color="auto"/>
        <w:bottom w:val="none" w:sz="0" w:space="0" w:color="auto"/>
        <w:right w:val="none" w:sz="0" w:space="0" w:color="auto"/>
      </w:divBdr>
    </w:div>
    <w:div w:id="1034421982">
      <w:bodyDiv w:val="1"/>
      <w:marLeft w:val="0"/>
      <w:marRight w:val="0"/>
      <w:marTop w:val="0"/>
      <w:marBottom w:val="0"/>
      <w:divBdr>
        <w:top w:val="none" w:sz="0" w:space="0" w:color="auto"/>
        <w:left w:val="none" w:sz="0" w:space="0" w:color="auto"/>
        <w:bottom w:val="none" w:sz="0" w:space="0" w:color="auto"/>
        <w:right w:val="none" w:sz="0" w:space="0" w:color="auto"/>
      </w:divBdr>
    </w:div>
    <w:div w:id="1252661776">
      <w:bodyDiv w:val="1"/>
      <w:marLeft w:val="0"/>
      <w:marRight w:val="0"/>
      <w:marTop w:val="0"/>
      <w:marBottom w:val="0"/>
      <w:divBdr>
        <w:top w:val="none" w:sz="0" w:space="0" w:color="auto"/>
        <w:left w:val="none" w:sz="0" w:space="0" w:color="auto"/>
        <w:bottom w:val="none" w:sz="0" w:space="0" w:color="auto"/>
        <w:right w:val="none" w:sz="0" w:space="0" w:color="auto"/>
      </w:divBdr>
    </w:div>
    <w:div w:id="1544950266">
      <w:bodyDiv w:val="1"/>
      <w:marLeft w:val="0"/>
      <w:marRight w:val="0"/>
      <w:marTop w:val="0"/>
      <w:marBottom w:val="0"/>
      <w:divBdr>
        <w:top w:val="none" w:sz="0" w:space="0" w:color="auto"/>
        <w:left w:val="none" w:sz="0" w:space="0" w:color="auto"/>
        <w:bottom w:val="none" w:sz="0" w:space="0" w:color="auto"/>
        <w:right w:val="none" w:sz="0" w:space="0" w:color="auto"/>
      </w:divBdr>
    </w:div>
    <w:div w:id="1617636785">
      <w:bodyDiv w:val="1"/>
      <w:marLeft w:val="0"/>
      <w:marRight w:val="0"/>
      <w:marTop w:val="0"/>
      <w:marBottom w:val="0"/>
      <w:divBdr>
        <w:top w:val="none" w:sz="0" w:space="0" w:color="auto"/>
        <w:left w:val="none" w:sz="0" w:space="0" w:color="auto"/>
        <w:bottom w:val="none" w:sz="0" w:space="0" w:color="auto"/>
        <w:right w:val="none" w:sz="0" w:space="0" w:color="auto"/>
      </w:divBdr>
    </w:div>
    <w:div w:id="1694264975">
      <w:bodyDiv w:val="1"/>
      <w:marLeft w:val="0"/>
      <w:marRight w:val="0"/>
      <w:marTop w:val="0"/>
      <w:marBottom w:val="0"/>
      <w:divBdr>
        <w:top w:val="none" w:sz="0" w:space="0" w:color="auto"/>
        <w:left w:val="none" w:sz="0" w:space="0" w:color="auto"/>
        <w:bottom w:val="none" w:sz="0" w:space="0" w:color="auto"/>
        <w:right w:val="none" w:sz="0" w:space="0" w:color="auto"/>
      </w:divBdr>
    </w:div>
    <w:div w:id="1834561989">
      <w:bodyDiv w:val="1"/>
      <w:marLeft w:val="0"/>
      <w:marRight w:val="0"/>
      <w:marTop w:val="0"/>
      <w:marBottom w:val="0"/>
      <w:divBdr>
        <w:top w:val="none" w:sz="0" w:space="0" w:color="auto"/>
        <w:left w:val="none" w:sz="0" w:space="0" w:color="auto"/>
        <w:bottom w:val="none" w:sz="0" w:space="0" w:color="auto"/>
        <w:right w:val="none" w:sz="0" w:space="0" w:color="auto"/>
      </w:divBdr>
    </w:div>
    <w:div w:id="192375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7B81E-E3BA-43D6-B316-AF9FC3CF3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6589</Words>
  <Characters>38878</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Jana Řehořková</cp:lastModifiedBy>
  <cp:revision>6</cp:revision>
  <dcterms:created xsi:type="dcterms:W3CDTF">2025-07-27T11:45:00Z</dcterms:created>
  <dcterms:modified xsi:type="dcterms:W3CDTF">2025-07-27T13:24:00Z</dcterms:modified>
</cp:coreProperties>
</file>